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6797" w:rsidRPr="000E5BF7" w:rsidRDefault="00E96797" w:rsidP="00E96797">
      <w:pPr>
        <w:pStyle w:val="a3"/>
        <w:ind w:left="170"/>
        <w:rPr>
          <w:rFonts w:ascii="宋体" w:hAnsi="宋体"/>
        </w:rPr>
      </w:pPr>
      <w:bookmarkStart w:id="0" w:name="_Toc111121815"/>
      <w:r w:rsidRPr="000E5BF7">
        <w:rPr>
          <w:rFonts w:ascii="宋体" w:hAnsi="宋体" w:hint="eastAsia"/>
        </w:rPr>
        <w:t>职业教育学校、高等教育学校资产等办学条件</w:t>
      </w:r>
      <w:bookmarkEnd w:id="0"/>
    </w:p>
    <w:p w:rsidR="00E96797" w:rsidRPr="000E5BF7" w:rsidRDefault="00E96797" w:rsidP="00E96797">
      <w:pPr>
        <w:tabs>
          <w:tab w:val="left" w:pos="5910"/>
        </w:tabs>
        <w:autoSpaceDE w:val="0"/>
        <w:autoSpaceDN w:val="0"/>
        <w:adjustRightInd w:val="0"/>
        <w:snapToGrid w:val="0"/>
        <w:spacing w:line="240" w:lineRule="exact"/>
        <w:rPr>
          <w:rFonts w:ascii="宋体" w:hAnsi="宋体"/>
          <w:bCs/>
          <w:sz w:val="18"/>
        </w:rPr>
      </w:pPr>
      <w:r w:rsidRPr="000E5BF7">
        <w:rPr>
          <w:rFonts w:ascii="宋体" w:hAnsi="宋体"/>
          <w:bCs/>
          <w:sz w:val="18"/>
        </w:rPr>
        <w:tab/>
      </w:r>
      <w:r w:rsidRPr="000E5BF7">
        <w:rPr>
          <w:rFonts w:ascii="宋体" w:hAnsi="宋体" w:hint="eastAsia"/>
          <w:bCs/>
          <w:sz w:val="18"/>
        </w:rPr>
        <w:t>表</w:t>
      </w:r>
      <w:r w:rsidRPr="000E5BF7">
        <w:rPr>
          <w:rFonts w:ascii="宋体" w:hAnsi="宋体"/>
          <w:bCs/>
          <w:sz w:val="18"/>
        </w:rPr>
        <w:t xml:space="preserve">    </w:t>
      </w:r>
      <w:r w:rsidRPr="000E5BF7">
        <w:rPr>
          <w:rFonts w:ascii="宋体" w:hAnsi="宋体" w:hint="eastAsia"/>
          <w:bCs/>
          <w:sz w:val="18"/>
        </w:rPr>
        <w:t>号：</w:t>
      </w:r>
      <w:r w:rsidRPr="000E5BF7">
        <w:rPr>
          <w:rFonts w:ascii="宋体" w:hAnsi="宋体" w:cs="宋体" w:hint="eastAsia"/>
          <w:kern w:val="0"/>
          <w:sz w:val="18"/>
          <w:szCs w:val="18"/>
        </w:rPr>
        <w:t>教基5</w:t>
      </w:r>
      <w:r w:rsidRPr="000E5BF7">
        <w:rPr>
          <w:rFonts w:ascii="宋体" w:hAnsi="宋体" w:cs="宋体"/>
          <w:kern w:val="0"/>
          <w:sz w:val="18"/>
          <w:szCs w:val="18"/>
        </w:rPr>
        <w:t>3</w:t>
      </w:r>
      <w:r w:rsidRPr="000E5BF7">
        <w:rPr>
          <w:rFonts w:ascii="宋体" w:hAnsi="宋体" w:cs="宋体" w:hint="eastAsia"/>
          <w:kern w:val="0"/>
          <w:sz w:val="18"/>
          <w:szCs w:val="18"/>
        </w:rPr>
        <w:t>77</w:t>
      </w:r>
    </w:p>
    <w:p w:rsidR="00E96797" w:rsidRPr="000E5BF7" w:rsidRDefault="00E96797" w:rsidP="00E96797">
      <w:pPr>
        <w:tabs>
          <w:tab w:val="left" w:pos="5910"/>
        </w:tabs>
        <w:autoSpaceDE w:val="0"/>
        <w:autoSpaceDN w:val="0"/>
        <w:adjustRightInd w:val="0"/>
        <w:snapToGrid w:val="0"/>
        <w:spacing w:line="240" w:lineRule="exact"/>
        <w:rPr>
          <w:rFonts w:ascii="宋体" w:hAnsi="宋体"/>
          <w:bCs/>
          <w:sz w:val="18"/>
        </w:rPr>
      </w:pPr>
      <w:r w:rsidRPr="000E5BF7">
        <w:rPr>
          <w:rFonts w:ascii="宋体" w:hAnsi="宋体"/>
          <w:bCs/>
          <w:sz w:val="18"/>
        </w:rPr>
        <w:tab/>
      </w:r>
      <w:r w:rsidRPr="000E5BF7">
        <w:rPr>
          <w:rFonts w:ascii="宋体" w:hAnsi="宋体" w:hint="eastAsia"/>
          <w:bCs/>
          <w:sz w:val="18"/>
        </w:rPr>
        <w:t>制定机关：教</w:t>
      </w:r>
      <w:r w:rsidRPr="000E5BF7">
        <w:rPr>
          <w:rFonts w:ascii="宋体" w:hAnsi="宋体"/>
          <w:bCs/>
          <w:sz w:val="18"/>
        </w:rPr>
        <w:t xml:space="preserve">    </w:t>
      </w:r>
      <w:r w:rsidRPr="000E5BF7">
        <w:rPr>
          <w:rFonts w:ascii="宋体" w:hAnsi="宋体" w:hint="eastAsia"/>
          <w:bCs/>
          <w:sz w:val="18"/>
        </w:rPr>
        <w:t>育</w:t>
      </w:r>
      <w:r w:rsidRPr="000E5BF7">
        <w:rPr>
          <w:rFonts w:ascii="宋体" w:hAnsi="宋体"/>
          <w:bCs/>
          <w:sz w:val="18"/>
        </w:rPr>
        <w:t xml:space="preserve">    </w:t>
      </w:r>
      <w:r w:rsidRPr="000E5BF7">
        <w:rPr>
          <w:rFonts w:ascii="宋体" w:hAnsi="宋体" w:hint="eastAsia"/>
          <w:bCs/>
          <w:sz w:val="18"/>
        </w:rPr>
        <w:t>部</w:t>
      </w:r>
    </w:p>
    <w:p w:rsidR="00E96797" w:rsidRPr="000E5BF7" w:rsidRDefault="00E96797" w:rsidP="00E96797">
      <w:pPr>
        <w:tabs>
          <w:tab w:val="left" w:pos="5910"/>
        </w:tabs>
        <w:autoSpaceDE w:val="0"/>
        <w:autoSpaceDN w:val="0"/>
        <w:adjustRightInd w:val="0"/>
        <w:snapToGrid w:val="0"/>
        <w:spacing w:line="240" w:lineRule="exact"/>
        <w:rPr>
          <w:rFonts w:ascii="宋体" w:hAnsi="宋体"/>
          <w:bCs/>
          <w:sz w:val="18"/>
        </w:rPr>
      </w:pPr>
      <w:r w:rsidRPr="000E5BF7">
        <w:rPr>
          <w:rFonts w:ascii="宋体" w:hAnsi="宋体" w:hint="eastAsia"/>
          <w:bCs/>
          <w:sz w:val="18"/>
        </w:rPr>
        <w:t>学校（机构）名称：</w:t>
      </w:r>
      <w:r w:rsidRPr="000E5BF7">
        <w:rPr>
          <w:rFonts w:ascii="宋体" w:hAnsi="宋体"/>
          <w:bCs/>
          <w:sz w:val="18"/>
        </w:rPr>
        <w:tab/>
      </w:r>
      <w:r w:rsidRPr="000E5BF7">
        <w:rPr>
          <w:rFonts w:ascii="宋体" w:hAnsi="宋体" w:hint="eastAsia"/>
          <w:bCs/>
          <w:sz w:val="18"/>
        </w:rPr>
        <w:t>批准机关：国</w:t>
      </w:r>
      <w:r w:rsidRPr="000E5BF7">
        <w:rPr>
          <w:rFonts w:ascii="宋体" w:hAnsi="宋体"/>
          <w:bCs/>
          <w:sz w:val="18"/>
        </w:rPr>
        <w:t xml:space="preserve"> </w:t>
      </w:r>
      <w:r w:rsidRPr="000E5BF7">
        <w:rPr>
          <w:rFonts w:ascii="宋体" w:hAnsi="宋体" w:hint="eastAsia"/>
          <w:bCs/>
          <w:sz w:val="18"/>
        </w:rPr>
        <w:t>家</w:t>
      </w:r>
      <w:r w:rsidRPr="000E5BF7">
        <w:rPr>
          <w:rFonts w:ascii="宋体" w:hAnsi="宋体"/>
          <w:bCs/>
          <w:sz w:val="18"/>
        </w:rPr>
        <w:t xml:space="preserve"> </w:t>
      </w:r>
      <w:r w:rsidRPr="000E5BF7">
        <w:rPr>
          <w:rFonts w:ascii="宋体" w:hAnsi="宋体" w:hint="eastAsia"/>
          <w:bCs/>
          <w:sz w:val="18"/>
        </w:rPr>
        <w:t>统</w:t>
      </w:r>
      <w:r w:rsidRPr="000E5BF7">
        <w:rPr>
          <w:rFonts w:ascii="宋体" w:hAnsi="宋体"/>
          <w:bCs/>
          <w:sz w:val="18"/>
        </w:rPr>
        <w:t xml:space="preserve"> </w:t>
      </w:r>
      <w:r w:rsidRPr="000E5BF7">
        <w:rPr>
          <w:rFonts w:ascii="宋体" w:hAnsi="宋体" w:hint="eastAsia"/>
          <w:bCs/>
          <w:sz w:val="18"/>
        </w:rPr>
        <w:t>计</w:t>
      </w:r>
      <w:r w:rsidRPr="000E5BF7">
        <w:rPr>
          <w:rFonts w:ascii="宋体" w:hAnsi="宋体"/>
          <w:bCs/>
          <w:sz w:val="18"/>
        </w:rPr>
        <w:t xml:space="preserve"> </w:t>
      </w:r>
      <w:r w:rsidRPr="000E5BF7">
        <w:rPr>
          <w:rFonts w:ascii="宋体" w:hAnsi="宋体" w:hint="eastAsia"/>
          <w:bCs/>
          <w:sz w:val="18"/>
        </w:rPr>
        <w:t>局</w:t>
      </w:r>
    </w:p>
    <w:p w:rsidR="00E96797" w:rsidRPr="000E5BF7" w:rsidRDefault="00E96797" w:rsidP="00E96797">
      <w:pPr>
        <w:tabs>
          <w:tab w:val="left" w:pos="5910"/>
        </w:tabs>
        <w:autoSpaceDE w:val="0"/>
        <w:autoSpaceDN w:val="0"/>
        <w:adjustRightInd w:val="0"/>
        <w:snapToGrid w:val="0"/>
        <w:spacing w:line="240" w:lineRule="exact"/>
        <w:rPr>
          <w:rFonts w:ascii="宋体" w:hAnsi="宋体"/>
          <w:bCs/>
          <w:sz w:val="18"/>
        </w:rPr>
      </w:pPr>
      <w:r w:rsidRPr="000E5BF7">
        <w:rPr>
          <w:rFonts w:ascii="宋体" w:hAnsi="宋体" w:hint="eastAsia"/>
          <w:bCs/>
          <w:sz w:val="18"/>
        </w:rPr>
        <w:t>学校（机构）标识码：</w:t>
      </w:r>
      <w:r w:rsidRPr="000E5BF7">
        <w:rPr>
          <w:rFonts w:ascii="宋体" w:hAnsi="宋体"/>
          <w:bCs/>
          <w:sz w:val="18"/>
        </w:rPr>
        <w:tab/>
      </w:r>
      <w:r w:rsidRPr="000E5BF7">
        <w:rPr>
          <w:rFonts w:ascii="宋体" w:hAnsi="宋体" w:hint="eastAsia"/>
          <w:bCs/>
          <w:sz w:val="18"/>
        </w:rPr>
        <w:t>批准文号：国统制</w:t>
      </w:r>
      <w:r w:rsidRPr="000E5BF7">
        <w:rPr>
          <w:rFonts w:ascii="宋体" w:hAnsi="宋体"/>
          <w:bCs/>
          <w:sz w:val="18"/>
        </w:rPr>
        <w:t>[2021]135号</w:t>
      </w:r>
    </w:p>
    <w:p w:rsidR="00E96797" w:rsidRDefault="00E96797" w:rsidP="00E96797">
      <w:pPr>
        <w:tabs>
          <w:tab w:val="left" w:pos="5910"/>
        </w:tabs>
        <w:autoSpaceDE w:val="0"/>
        <w:autoSpaceDN w:val="0"/>
        <w:adjustRightInd w:val="0"/>
        <w:snapToGrid w:val="0"/>
        <w:spacing w:line="240" w:lineRule="exact"/>
        <w:rPr>
          <w:rFonts w:ascii="宋体" w:hAnsi="宋体"/>
          <w:bCs/>
          <w:sz w:val="18"/>
          <w:szCs w:val="18"/>
          <w:lang w:val="zh-CN"/>
        </w:rPr>
      </w:pPr>
      <w:r w:rsidRPr="000E5BF7">
        <w:rPr>
          <w:rFonts w:ascii="宋体" w:hAnsi="宋体" w:hint="eastAsia"/>
          <w:sz w:val="18"/>
        </w:rPr>
        <w:t>统一社会信用代码：</w:t>
      </w:r>
      <w:r w:rsidRPr="000E5BF7">
        <w:rPr>
          <w:rFonts w:ascii="宋体" w:hAnsi="宋体"/>
          <w:sz w:val="18"/>
        </w:rPr>
        <w:t xml:space="preserve">                </w:t>
      </w:r>
      <w:r w:rsidRPr="000E5BF7">
        <w:rPr>
          <w:rFonts w:ascii="宋体" w:hAnsi="宋体" w:hint="eastAsia"/>
          <w:bCs/>
          <w:sz w:val="18"/>
          <w:szCs w:val="18"/>
        </w:rPr>
        <w:t>（２０２</w:t>
      </w:r>
      <w:r w:rsidRPr="000E5BF7">
        <w:rPr>
          <w:rFonts w:ascii="宋体" w:hAnsi="宋体"/>
          <w:bCs/>
          <w:sz w:val="18"/>
          <w:szCs w:val="18"/>
        </w:rPr>
        <w:t xml:space="preserve">  </w:t>
      </w:r>
      <w:r w:rsidRPr="000E5BF7">
        <w:rPr>
          <w:rFonts w:ascii="宋体" w:hAnsi="宋体" w:hint="eastAsia"/>
          <w:bCs/>
          <w:sz w:val="18"/>
          <w:szCs w:val="18"/>
        </w:rPr>
        <w:t>学年）</w:t>
      </w:r>
      <w:r w:rsidRPr="000E5BF7">
        <w:rPr>
          <w:rFonts w:ascii="宋体" w:hAnsi="宋体"/>
          <w:sz w:val="18"/>
        </w:rPr>
        <w:t xml:space="preserve">            </w:t>
      </w:r>
      <w:r w:rsidRPr="000E5BF7">
        <w:rPr>
          <w:rFonts w:ascii="宋体" w:hAnsi="宋体"/>
          <w:sz w:val="18"/>
        </w:rPr>
        <w:tab/>
      </w:r>
      <w:r w:rsidRPr="000E5BF7">
        <w:rPr>
          <w:rFonts w:ascii="宋体" w:hAnsi="宋体" w:hint="eastAsia"/>
          <w:bCs/>
          <w:sz w:val="18"/>
          <w:szCs w:val="18"/>
          <w:lang w:val="zh-CN"/>
        </w:rPr>
        <w:t>有效期至</w:t>
      </w:r>
      <w:r w:rsidRPr="000E5BF7">
        <w:rPr>
          <w:rFonts w:ascii="宋体" w:hAnsi="宋体" w:hint="eastAsia"/>
          <w:bCs/>
          <w:sz w:val="18"/>
          <w:szCs w:val="18"/>
        </w:rPr>
        <w:t>：</w:t>
      </w:r>
      <w:r w:rsidRPr="000E5BF7">
        <w:rPr>
          <w:rFonts w:ascii="宋体" w:hAnsi="宋体"/>
          <w:bCs/>
          <w:sz w:val="18"/>
          <w:szCs w:val="18"/>
        </w:rPr>
        <w:t>2024</w:t>
      </w:r>
      <w:r w:rsidRPr="000E5BF7">
        <w:rPr>
          <w:rFonts w:ascii="宋体" w:hAnsi="宋体" w:hint="eastAsia"/>
          <w:bCs/>
          <w:sz w:val="18"/>
          <w:szCs w:val="18"/>
          <w:lang w:val="zh-CN"/>
        </w:rPr>
        <w:t>年1</w:t>
      </w:r>
      <w:r w:rsidRPr="000E5BF7">
        <w:rPr>
          <w:rFonts w:ascii="宋体" w:hAnsi="宋体"/>
          <w:bCs/>
          <w:sz w:val="18"/>
          <w:szCs w:val="18"/>
          <w:lang w:val="zh-CN"/>
        </w:rPr>
        <w:t>1</w:t>
      </w:r>
      <w:r w:rsidRPr="000E5BF7">
        <w:rPr>
          <w:rFonts w:ascii="宋体" w:hAnsi="宋体"/>
          <w:bCs/>
          <w:sz w:val="18"/>
          <w:szCs w:val="18"/>
        </w:rPr>
        <w:t xml:space="preserve"> </w:t>
      </w:r>
      <w:r w:rsidRPr="000E5BF7">
        <w:rPr>
          <w:rFonts w:ascii="宋体" w:hAnsi="宋体" w:hint="eastAsia"/>
          <w:bCs/>
          <w:sz w:val="18"/>
          <w:szCs w:val="18"/>
          <w:lang w:val="zh-CN"/>
        </w:rPr>
        <w:t>月</w:t>
      </w:r>
    </w:p>
    <w:p w:rsidR="009A128E" w:rsidRDefault="009A128E" w:rsidP="00E96797">
      <w:pPr>
        <w:tabs>
          <w:tab w:val="left" w:pos="5910"/>
        </w:tabs>
        <w:autoSpaceDE w:val="0"/>
        <w:autoSpaceDN w:val="0"/>
        <w:adjustRightInd w:val="0"/>
        <w:snapToGrid w:val="0"/>
        <w:spacing w:line="240" w:lineRule="exact"/>
        <w:rPr>
          <w:rFonts w:ascii="宋体" w:hAnsi="宋体"/>
          <w:bCs/>
          <w:sz w:val="18"/>
          <w:szCs w:val="18"/>
          <w:lang w:val="zh-CN"/>
        </w:rPr>
      </w:pPr>
    </w:p>
    <w:p w:rsidR="009A128E" w:rsidRDefault="009A128E" w:rsidP="00E96797">
      <w:pPr>
        <w:tabs>
          <w:tab w:val="left" w:pos="5910"/>
        </w:tabs>
        <w:autoSpaceDE w:val="0"/>
        <w:autoSpaceDN w:val="0"/>
        <w:adjustRightInd w:val="0"/>
        <w:snapToGrid w:val="0"/>
        <w:spacing w:line="240" w:lineRule="exact"/>
        <w:rPr>
          <w:rFonts w:ascii="宋体" w:hAnsi="宋体"/>
          <w:bCs/>
          <w:sz w:val="18"/>
          <w:szCs w:val="18"/>
          <w:lang w:val="zh-CN"/>
        </w:rPr>
      </w:pPr>
    </w:p>
    <w:p w:rsidR="009A128E" w:rsidRDefault="009A128E" w:rsidP="00E96797">
      <w:pPr>
        <w:tabs>
          <w:tab w:val="left" w:pos="5910"/>
        </w:tabs>
        <w:autoSpaceDE w:val="0"/>
        <w:autoSpaceDN w:val="0"/>
        <w:adjustRightInd w:val="0"/>
        <w:snapToGrid w:val="0"/>
        <w:spacing w:line="240" w:lineRule="exact"/>
        <w:rPr>
          <w:rFonts w:ascii="宋体" w:hAnsi="宋体"/>
          <w:bCs/>
          <w:sz w:val="18"/>
          <w:szCs w:val="18"/>
          <w:lang w:val="zh-CN"/>
        </w:rPr>
      </w:pPr>
    </w:p>
    <w:p w:rsidR="009A128E" w:rsidRDefault="009A128E" w:rsidP="00E96797">
      <w:pPr>
        <w:tabs>
          <w:tab w:val="left" w:pos="5910"/>
        </w:tabs>
        <w:autoSpaceDE w:val="0"/>
        <w:autoSpaceDN w:val="0"/>
        <w:adjustRightInd w:val="0"/>
        <w:snapToGrid w:val="0"/>
        <w:spacing w:line="240" w:lineRule="exact"/>
        <w:rPr>
          <w:rFonts w:ascii="宋体" w:hAnsi="宋体"/>
          <w:bCs/>
          <w:sz w:val="18"/>
          <w:szCs w:val="18"/>
          <w:lang w:val="zh-CN"/>
        </w:rPr>
      </w:pPr>
      <w:r w:rsidRPr="001D01B9">
        <w:rPr>
          <w:rFonts w:ascii="宋体" w:hAnsi="宋体"/>
          <w:bCs/>
          <w:noProof/>
          <w:sz w:val="18"/>
        </w:rPr>
        <mc:AlternateContent>
          <mc:Choice Requires="wps">
            <w:drawing>
              <wp:anchor distT="0" distB="0" distL="114300" distR="114300" simplePos="0" relativeHeight="251659264" behindDoc="0" locked="0" layoutInCell="1" allowOverlap="1" wp14:anchorId="3D64965F" wp14:editId="56E9818B">
                <wp:simplePos x="0" y="0"/>
                <wp:positionH relativeFrom="column">
                  <wp:posOffset>-1</wp:posOffset>
                </wp:positionH>
                <wp:positionV relativeFrom="paragraph">
                  <wp:posOffset>-367665</wp:posOffset>
                </wp:positionV>
                <wp:extent cx="3381375" cy="752475"/>
                <wp:effectExtent l="0" t="0" r="28575" b="371475"/>
                <wp:wrapNone/>
                <wp:docPr id="1" name="圆角矩形标注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3381375" cy="752475"/>
                        </a:xfrm>
                        <a:prstGeom prst="wedgeRoundRectCallout">
                          <a:avLst>
                            <a:gd name="adj1" fmla="val 9239"/>
                            <a:gd name="adj2" fmla="val -92651"/>
                            <a:gd name="adj3" fmla="val 16667"/>
                          </a:avLst>
                        </a:prstGeom>
                        <a:solidFill>
                          <a:srgbClr val="FFFFFF"/>
                        </a:solidFill>
                        <a:ln w="25400">
                          <a:solidFill>
                            <a:srgbClr val="0000FF"/>
                          </a:solidFill>
                          <a:miter lim="800000"/>
                          <a:headEnd/>
                          <a:tailEnd/>
                        </a:ln>
                      </wps:spPr>
                      <wps:txbx>
                        <w:txbxContent>
                          <w:p w:rsidR="009A128E" w:rsidRPr="005E4936" w:rsidRDefault="009A128E" w:rsidP="009A128E">
                            <w:pPr>
                              <w:spacing w:line="240" w:lineRule="atLeast"/>
                              <w:ind w:firstLineChars="200" w:firstLine="420"/>
                              <w:rPr>
                                <w:rFonts w:ascii="仿宋" w:eastAsia="仿宋" w:hAnsi="仿宋" w:cs="仿宋"/>
                                <w:szCs w:val="21"/>
                              </w:rPr>
                            </w:pPr>
                            <w:r>
                              <w:rPr>
                                <w:rFonts w:ascii="仿宋" w:eastAsia="仿宋" w:hAnsi="仿宋" w:cs="仿宋" w:hint="eastAsia"/>
                                <w:szCs w:val="21"/>
                              </w:rPr>
                              <w:t>本表数据</w:t>
                            </w:r>
                            <w:r w:rsidRPr="005E4936">
                              <w:rPr>
                                <w:rFonts w:ascii="仿宋" w:eastAsia="仿宋" w:hAnsi="仿宋" w:cs="仿宋" w:hint="eastAsia"/>
                                <w:szCs w:val="21"/>
                              </w:rPr>
                              <w:t>来源于</w:t>
                            </w:r>
                            <w:r w:rsidRPr="009A128E">
                              <w:rPr>
                                <w:rFonts w:ascii="仿宋" w:eastAsia="仿宋" w:hAnsi="仿宋" w:cs="仿宋" w:hint="eastAsia"/>
                                <w:szCs w:val="21"/>
                              </w:rPr>
                              <w:t>学校的资产管理行政记录，如资产管理信息系统、固定资产台账，也可参考财务账册、国有土地使用证、图书馆藏书目录、资产购置合同等。</w:t>
                            </w:r>
                          </w:p>
                          <w:p w:rsidR="009A128E" w:rsidRPr="005E4936" w:rsidRDefault="009A128E" w:rsidP="009A128E">
                            <w:pPr>
                              <w:ind w:firstLineChars="198" w:firstLine="416"/>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64965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圆角矩形标注 1" o:spid="_x0000_s1026" type="#_x0000_t62" style="position:absolute;left:0;text-align:left;margin-left:0;margin-top:-28.95pt;width:266.25pt;height:59.25pt;rotation:18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" adj="12796,-9213" strokecolor="blue" strokeweight="2pt">
                <v:textbox>
                  <w:txbxContent>
                    <w:p w:rsidR="009A128E" w:rsidRPr="005E4936" w:rsidRDefault="009A128E" w:rsidP="009A128E">
                      <w:pPr>
                        <w:spacing w:line="240" w:lineRule="atLeast"/>
                        <w:ind w:firstLineChars="200" w:firstLine="420"/>
                        <w:rPr>
                          <w:rFonts w:ascii="仿宋" w:eastAsia="仿宋" w:hAnsi="仿宋" w:cs="仿宋"/>
                          <w:szCs w:val="21"/>
                        </w:rPr>
                      </w:pPr>
                      <w:r>
                        <w:rPr>
                          <w:rFonts w:ascii="仿宋" w:eastAsia="仿宋" w:hAnsi="仿宋" w:cs="仿宋" w:hint="eastAsia"/>
                          <w:szCs w:val="21"/>
                        </w:rPr>
                        <w:t>本表数据</w:t>
                      </w:r>
                      <w:r w:rsidRPr="005E4936">
                        <w:rPr>
                          <w:rFonts w:ascii="仿宋" w:eastAsia="仿宋" w:hAnsi="仿宋" w:cs="仿宋" w:hint="eastAsia"/>
                          <w:szCs w:val="21"/>
                        </w:rPr>
                        <w:t>来源于</w:t>
                      </w:r>
                      <w:r w:rsidRPr="009A128E">
                        <w:rPr>
                          <w:rFonts w:ascii="仿宋" w:eastAsia="仿宋" w:hAnsi="仿宋" w:cs="仿宋" w:hint="eastAsia"/>
                          <w:szCs w:val="21"/>
                        </w:rPr>
                        <w:t>学校的资产管理行政记录，如资产管理信息系统、固定资产台账，也可参考财务账册、国有土地使用证、图书馆藏书目录、资产购置合同等。</w:t>
                      </w:r>
                    </w:p>
                    <w:p w:rsidR="009A128E" w:rsidRPr="005E4936" w:rsidRDefault="009A128E" w:rsidP="009A128E">
                      <w:pPr>
                        <w:ind w:firstLineChars="198" w:firstLine="416"/>
                        <w:rPr>
                          <w:color w:val="FF0000"/>
                        </w:rPr>
                      </w:pPr>
                    </w:p>
                  </w:txbxContent>
                </v:textbox>
              </v:shape>
            </w:pict>
          </mc:Fallback>
        </mc:AlternateContent>
      </w:r>
    </w:p>
    <w:p w:rsidR="009A128E" w:rsidRDefault="009A128E" w:rsidP="00E96797">
      <w:pPr>
        <w:tabs>
          <w:tab w:val="left" w:pos="5910"/>
        </w:tabs>
        <w:autoSpaceDE w:val="0"/>
        <w:autoSpaceDN w:val="0"/>
        <w:adjustRightInd w:val="0"/>
        <w:snapToGrid w:val="0"/>
        <w:spacing w:line="240" w:lineRule="exact"/>
        <w:rPr>
          <w:rFonts w:ascii="宋体" w:hAnsi="宋体"/>
          <w:bCs/>
          <w:sz w:val="18"/>
          <w:szCs w:val="18"/>
          <w:lang w:val="zh-CN"/>
        </w:rPr>
      </w:pPr>
    </w:p>
    <w:p w:rsidR="009A128E" w:rsidRDefault="009A128E" w:rsidP="00E96797">
      <w:pPr>
        <w:tabs>
          <w:tab w:val="left" w:pos="5910"/>
        </w:tabs>
        <w:autoSpaceDE w:val="0"/>
        <w:autoSpaceDN w:val="0"/>
        <w:adjustRightInd w:val="0"/>
        <w:snapToGrid w:val="0"/>
        <w:spacing w:line="240" w:lineRule="exact"/>
        <w:rPr>
          <w:rFonts w:ascii="宋体" w:hAnsi="宋体"/>
          <w:bCs/>
          <w:sz w:val="18"/>
          <w:szCs w:val="18"/>
          <w:lang w:val="zh-CN"/>
        </w:rPr>
      </w:pPr>
    </w:p>
    <w:p w:rsidR="009A128E" w:rsidRPr="000E5BF7" w:rsidRDefault="009A128E" w:rsidP="00E96797">
      <w:pPr>
        <w:tabs>
          <w:tab w:val="left" w:pos="5910"/>
        </w:tabs>
        <w:autoSpaceDE w:val="0"/>
        <w:autoSpaceDN w:val="0"/>
        <w:adjustRightInd w:val="0"/>
        <w:snapToGrid w:val="0"/>
        <w:spacing w:line="240" w:lineRule="exact"/>
        <w:rPr>
          <w:rFonts w:ascii="宋体" w:hAnsi="宋体"/>
          <w:bCs/>
          <w:sz w:val="18"/>
          <w:szCs w:val="18"/>
        </w:rPr>
      </w:pPr>
    </w:p>
    <w:tbl>
      <w:tblPr>
        <w:tblpPr w:leftFromText="180" w:rightFromText="180" w:vertAnchor="text" w:tblpY="1"/>
        <w:tblOverlap w:val="never"/>
        <w:tblW w:w="5000" w:type="pct"/>
        <w:tblBorders>
          <w:top w:val="single" w:sz="8" w:space="0" w:color="auto"/>
          <w:bottom w:val="single" w:sz="8" w:space="0" w:color="auto"/>
          <w:insideH w:val="single" w:sz="2" w:space="0" w:color="auto"/>
          <w:insideV w:val="single" w:sz="2" w:space="0" w:color="auto"/>
        </w:tblBorders>
        <w:tblLook w:val="04A0" w:firstRow="1" w:lastRow="0" w:firstColumn="1" w:lastColumn="0" w:noHBand="0" w:noVBand="1"/>
      </w:tblPr>
      <w:tblGrid>
        <w:gridCol w:w="5708"/>
        <w:gridCol w:w="1914"/>
        <w:gridCol w:w="1327"/>
        <w:gridCol w:w="1839"/>
        <w:gridCol w:w="1839"/>
        <w:gridCol w:w="1839"/>
        <w:gridCol w:w="1839"/>
      </w:tblGrid>
      <w:tr w:rsidR="00E96797" w:rsidRPr="000E5BF7" w:rsidTr="00A2604C">
        <w:trPr>
          <w:trHeight w:val="258"/>
        </w:trPr>
        <w:tc>
          <w:tcPr>
            <w:tcW w:w="1750" w:type="pct"/>
            <w:vMerge w:val="restart"/>
            <w:shd w:val="clear" w:color="auto" w:fill="auto"/>
            <w:vAlign w:val="center"/>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指标名称</w:t>
            </w:r>
          </w:p>
        </w:tc>
        <w:tc>
          <w:tcPr>
            <w:tcW w:w="587" w:type="pct"/>
            <w:vMerge w:val="restart"/>
            <w:vAlign w:val="center"/>
          </w:tcPr>
          <w:p w:rsidR="00E96797" w:rsidRPr="000E5BF7" w:rsidRDefault="00E96797" w:rsidP="001F56CD">
            <w:pPr>
              <w:widowControl/>
              <w:jc w:val="center"/>
              <w:rPr>
                <w:rFonts w:ascii="宋体" w:hAnsi="宋体" w:cs="宋体"/>
                <w:bCs/>
                <w:kern w:val="0"/>
                <w:sz w:val="18"/>
                <w:szCs w:val="18"/>
              </w:rPr>
            </w:pPr>
            <w:r w:rsidRPr="000E5BF7">
              <w:rPr>
                <w:rFonts w:ascii="宋体" w:hAnsi="宋体" w:cs="宋体" w:hint="eastAsia"/>
                <w:bCs/>
                <w:kern w:val="0"/>
                <w:sz w:val="18"/>
                <w:szCs w:val="18"/>
              </w:rPr>
              <w:t>计量单位</w:t>
            </w:r>
          </w:p>
        </w:tc>
        <w:tc>
          <w:tcPr>
            <w:tcW w:w="407" w:type="pct"/>
            <w:vMerge w:val="restart"/>
            <w:shd w:val="clear" w:color="auto" w:fill="auto"/>
            <w:vAlign w:val="center"/>
          </w:tcPr>
          <w:p w:rsidR="00E96797" w:rsidRPr="000E5BF7" w:rsidRDefault="00E96797" w:rsidP="001F56CD">
            <w:pPr>
              <w:widowControl/>
              <w:jc w:val="center"/>
              <w:rPr>
                <w:rFonts w:ascii="宋体" w:hAnsi="宋体" w:cs="宋体"/>
                <w:bCs/>
                <w:kern w:val="0"/>
                <w:sz w:val="18"/>
                <w:szCs w:val="18"/>
              </w:rPr>
            </w:pPr>
            <w:r w:rsidRPr="000E5BF7">
              <w:rPr>
                <w:rFonts w:ascii="宋体" w:hAnsi="宋体" w:cs="宋体" w:hint="eastAsia"/>
                <w:bCs/>
                <w:kern w:val="0"/>
                <w:sz w:val="18"/>
                <w:szCs w:val="18"/>
              </w:rPr>
              <w:t>代码</w:t>
            </w:r>
          </w:p>
        </w:tc>
        <w:tc>
          <w:tcPr>
            <w:tcW w:w="564" w:type="pct"/>
            <w:vMerge w:val="restart"/>
            <w:vAlign w:val="center"/>
          </w:tcPr>
          <w:p w:rsidR="00E96797" w:rsidRPr="000E5BF7" w:rsidRDefault="00E96797" w:rsidP="001F56CD">
            <w:pPr>
              <w:widowControl/>
              <w:jc w:val="center"/>
              <w:rPr>
                <w:rFonts w:ascii="宋体" w:hAnsi="宋体" w:cs="宋体"/>
                <w:bCs/>
                <w:kern w:val="0"/>
                <w:sz w:val="18"/>
                <w:szCs w:val="18"/>
              </w:rPr>
            </w:pPr>
            <w:r w:rsidRPr="000E5BF7">
              <w:rPr>
                <w:rFonts w:ascii="宋体" w:hAnsi="宋体" w:cs="宋体" w:hint="eastAsia"/>
                <w:bCs/>
                <w:kern w:val="0"/>
                <w:sz w:val="18"/>
                <w:szCs w:val="18"/>
              </w:rPr>
              <w:t>学校产权</w:t>
            </w:r>
          </w:p>
        </w:tc>
        <w:tc>
          <w:tcPr>
            <w:tcW w:w="564" w:type="pct"/>
            <w:vMerge w:val="restart"/>
            <w:tcBorders>
              <w:right w:val="nil"/>
            </w:tcBorders>
            <w:vAlign w:val="center"/>
          </w:tcPr>
          <w:p w:rsidR="00E96797" w:rsidRPr="000E5BF7" w:rsidRDefault="00E96797" w:rsidP="001F56CD">
            <w:pPr>
              <w:widowControl/>
              <w:jc w:val="center"/>
              <w:rPr>
                <w:rFonts w:ascii="宋体" w:hAnsi="宋体" w:cs="宋体"/>
                <w:bCs/>
                <w:kern w:val="0"/>
                <w:sz w:val="18"/>
                <w:szCs w:val="18"/>
              </w:rPr>
            </w:pPr>
            <w:r w:rsidRPr="000E5BF7">
              <w:rPr>
                <w:rFonts w:ascii="宋体" w:hAnsi="宋体" w:cs="宋体" w:hint="eastAsia"/>
                <w:bCs/>
                <w:kern w:val="0"/>
                <w:sz w:val="18"/>
                <w:szCs w:val="18"/>
              </w:rPr>
              <w:t>非学校产权</w:t>
            </w:r>
          </w:p>
        </w:tc>
        <w:tc>
          <w:tcPr>
            <w:tcW w:w="564" w:type="pct"/>
            <w:tcBorders>
              <w:top w:val="single" w:sz="8" w:space="0" w:color="auto"/>
              <w:left w:val="nil"/>
              <w:bottom w:val="single" w:sz="2" w:space="0" w:color="auto"/>
              <w:right w:val="nil"/>
            </w:tcBorders>
            <w:vAlign w:val="center"/>
          </w:tcPr>
          <w:p w:rsidR="00E96797" w:rsidRPr="000E5BF7" w:rsidRDefault="00E96797" w:rsidP="001F56CD">
            <w:pPr>
              <w:widowControl/>
              <w:jc w:val="center"/>
              <w:rPr>
                <w:rFonts w:ascii="宋体" w:hAnsi="宋体" w:cs="宋体"/>
                <w:bCs/>
                <w:kern w:val="0"/>
                <w:sz w:val="18"/>
                <w:szCs w:val="18"/>
              </w:rPr>
            </w:pPr>
          </w:p>
        </w:tc>
        <w:tc>
          <w:tcPr>
            <w:tcW w:w="564" w:type="pct"/>
            <w:tcBorders>
              <w:top w:val="single" w:sz="8" w:space="0" w:color="auto"/>
              <w:left w:val="nil"/>
              <w:bottom w:val="single" w:sz="2" w:space="0" w:color="auto"/>
            </w:tcBorders>
            <w:vAlign w:val="center"/>
          </w:tcPr>
          <w:p w:rsidR="00E96797" w:rsidRPr="000E5BF7" w:rsidRDefault="00E96797" w:rsidP="001F56CD">
            <w:pPr>
              <w:widowControl/>
              <w:spacing w:line="280" w:lineRule="exact"/>
              <w:jc w:val="center"/>
              <w:rPr>
                <w:rFonts w:ascii="宋体" w:hAnsi="宋体" w:cs="宋体"/>
                <w:bCs/>
                <w:kern w:val="0"/>
                <w:sz w:val="18"/>
                <w:szCs w:val="18"/>
              </w:rPr>
            </w:pPr>
          </w:p>
        </w:tc>
      </w:tr>
      <w:tr w:rsidR="00E96797" w:rsidRPr="000E5BF7" w:rsidTr="00A2604C">
        <w:trPr>
          <w:trHeight w:val="258"/>
        </w:trPr>
        <w:tc>
          <w:tcPr>
            <w:tcW w:w="1750" w:type="pct"/>
            <w:vMerge/>
            <w:shd w:val="clear" w:color="auto" w:fill="auto"/>
            <w:vAlign w:val="center"/>
          </w:tcPr>
          <w:p w:rsidR="00E96797" w:rsidRPr="000E5BF7" w:rsidRDefault="00E96797" w:rsidP="001F56CD">
            <w:pPr>
              <w:widowControl/>
              <w:spacing w:line="280" w:lineRule="exact"/>
              <w:jc w:val="center"/>
              <w:rPr>
                <w:rFonts w:ascii="宋体" w:hAnsi="宋体" w:cs="宋体"/>
                <w:bCs/>
                <w:kern w:val="0"/>
                <w:sz w:val="18"/>
                <w:szCs w:val="18"/>
              </w:rPr>
            </w:pPr>
          </w:p>
        </w:tc>
        <w:tc>
          <w:tcPr>
            <w:tcW w:w="587" w:type="pct"/>
            <w:vMerge/>
            <w:vAlign w:val="center"/>
          </w:tcPr>
          <w:p w:rsidR="00E96797" w:rsidRPr="000E5BF7" w:rsidRDefault="00E96797" w:rsidP="001F56CD">
            <w:pPr>
              <w:widowControl/>
              <w:spacing w:line="280" w:lineRule="exact"/>
              <w:jc w:val="center"/>
              <w:rPr>
                <w:rFonts w:ascii="宋体" w:hAnsi="宋体" w:cs="宋体"/>
                <w:bCs/>
                <w:kern w:val="0"/>
                <w:sz w:val="18"/>
                <w:szCs w:val="18"/>
              </w:rPr>
            </w:pPr>
          </w:p>
        </w:tc>
        <w:tc>
          <w:tcPr>
            <w:tcW w:w="407" w:type="pct"/>
            <w:vMerge/>
            <w:shd w:val="clear" w:color="auto" w:fill="auto"/>
            <w:vAlign w:val="center"/>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vMerge/>
            <w:vAlign w:val="center"/>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vMerge/>
            <w:vAlign w:val="center"/>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single" w:sz="2" w:space="0" w:color="auto"/>
              <w:bottom w:val="single" w:sz="8" w:space="0" w:color="auto"/>
            </w:tcBorders>
            <w:vAlign w:val="center"/>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独立使用</w:t>
            </w:r>
          </w:p>
        </w:tc>
        <w:tc>
          <w:tcPr>
            <w:tcW w:w="564" w:type="pct"/>
            <w:tcBorders>
              <w:top w:val="single" w:sz="2" w:space="0" w:color="auto"/>
            </w:tcBorders>
            <w:vAlign w:val="center"/>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共同使用</w:t>
            </w:r>
          </w:p>
        </w:tc>
      </w:tr>
      <w:tr w:rsidR="00E96797" w:rsidRPr="000E5BF7" w:rsidTr="00A2604C">
        <w:trPr>
          <w:trHeight w:val="283"/>
        </w:trPr>
        <w:tc>
          <w:tcPr>
            <w:tcW w:w="1750" w:type="pct"/>
            <w:tcBorders>
              <w:bottom w:val="single" w:sz="2" w:space="0" w:color="auto"/>
              <w:right w:val="single" w:sz="2" w:space="0" w:color="auto"/>
            </w:tcBorders>
            <w:shd w:val="clear" w:color="auto" w:fill="auto"/>
            <w:vAlign w:val="center"/>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甲</w:t>
            </w:r>
          </w:p>
        </w:tc>
        <w:tc>
          <w:tcPr>
            <w:tcW w:w="587" w:type="pct"/>
            <w:tcBorders>
              <w:left w:val="single" w:sz="2" w:space="0" w:color="auto"/>
              <w:bottom w:val="single" w:sz="2" w:space="0" w:color="auto"/>
              <w:right w:val="single" w:sz="2" w:space="0" w:color="auto"/>
            </w:tcBorders>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乙</w:t>
            </w:r>
          </w:p>
        </w:tc>
        <w:tc>
          <w:tcPr>
            <w:tcW w:w="407" w:type="pct"/>
            <w:tcBorders>
              <w:left w:val="single" w:sz="2" w:space="0" w:color="auto"/>
              <w:bottom w:val="single" w:sz="2" w:space="0" w:color="auto"/>
              <w:right w:val="single" w:sz="2" w:space="0" w:color="auto"/>
            </w:tcBorders>
            <w:shd w:val="clear" w:color="auto" w:fill="auto"/>
            <w:vAlign w:val="center"/>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丙</w:t>
            </w:r>
          </w:p>
        </w:tc>
        <w:tc>
          <w:tcPr>
            <w:tcW w:w="564" w:type="pct"/>
            <w:tcBorders>
              <w:left w:val="single" w:sz="2" w:space="0" w:color="auto"/>
              <w:bottom w:val="single" w:sz="2" w:space="0" w:color="auto"/>
              <w:right w:val="single" w:sz="2" w:space="0" w:color="auto"/>
            </w:tcBorders>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1</w:t>
            </w:r>
          </w:p>
        </w:tc>
        <w:tc>
          <w:tcPr>
            <w:tcW w:w="564" w:type="pct"/>
            <w:tcBorders>
              <w:left w:val="single" w:sz="2" w:space="0" w:color="auto"/>
              <w:bottom w:val="single" w:sz="2" w:space="0" w:color="auto"/>
              <w:right w:val="single" w:sz="2" w:space="0" w:color="auto"/>
            </w:tcBorders>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2</w:t>
            </w:r>
          </w:p>
        </w:tc>
        <w:tc>
          <w:tcPr>
            <w:tcW w:w="564" w:type="pct"/>
            <w:tcBorders>
              <w:top w:val="single" w:sz="8" w:space="0" w:color="auto"/>
              <w:left w:val="single" w:sz="2" w:space="0" w:color="auto"/>
              <w:bottom w:val="single" w:sz="2" w:space="0" w:color="auto"/>
              <w:right w:val="single" w:sz="2" w:space="0" w:color="auto"/>
            </w:tcBorders>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3</w:t>
            </w:r>
          </w:p>
        </w:tc>
        <w:tc>
          <w:tcPr>
            <w:tcW w:w="564" w:type="pct"/>
            <w:tcBorders>
              <w:left w:val="single" w:sz="2" w:space="0" w:color="auto"/>
              <w:bottom w:val="single" w:sz="2" w:space="0" w:color="auto"/>
            </w:tcBorders>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4</w:t>
            </w:r>
          </w:p>
        </w:tc>
      </w:tr>
      <w:tr w:rsidR="00E96797" w:rsidRPr="000E5BF7" w:rsidTr="00A2604C">
        <w:trPr>
          <w:trHeight w:val="283"/>
        </w:trPr>
        <w:tc>
          <w:tcPr>
            <w:tcW w:w="1750" w:type="pct"/>
            <w:tcBorders>
              <w:top w:val="single" w:sz="2" w:space="0" w:color="auto"/>
              <w:bottom w:val="single" w:sz="2" w:space="0" w:color="auto"/>
              <w:right w:val="single" w:sz="2" w:space="0" w:color="auto"/>
            </w:tcBorders>
            <w:shd w:val="clear" w:color="auto" w:fill="auto"/>
            <w:vAlign w:val="center"/>
          </w:tcPr>
          <w:p w:rsidR="00E96797" w:rsidRPr="000E5BF7" w:rsidRDefault="00E96797" w:rsidP="001F56CD">
            <w:pPr>
              <w:widowControl/>
              <w:spacing w:line="280" w:lineRule="exact"/>
              <w:jc w:val="left"/>
              <w:rPr>
                <w:rFonts w:ascii="宋体" w:hAnsi="宋体" w:cs="宋体"/>
                <w:bCs/>
                <w:kern w:val="0"/>
                <w:sz w:val="18"/>
                <w:szCs w:val="18"/>
              </w:rPr>
            </w:pPr>
            <w:r w:rsidRPr="000E5BF7">
              <w:rPr>
                <w:rFonts w:ascii="宋体" w:hAnsi="宋体" w:hint="eastAsia"/>
                <w:sz w:val="18"/>
              </w:rPr>
              <w:t>占地面积</w:t>
            </w:r>
          </w:p>
        </w:tc>
        <w:tc>
          <w:tcPr>
            <w:tcW w:w="587" w:type="pct"/>
            <w:tcBorders>
              <w:top w:val="single" w:sz="2" w:space="0" w:color="auto"/>
              <w:left w:val="single" w:sz="2" w:space="0" w:color="auto"/>
              <w:bottom w:val="single" w:sz="2" w:space="0" w:color="auto"/>
              <w:right w:val="single" w:sz="2" w:space="0" w:color="auto"/>
            </w:tcBorders>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平方米</w:t>
            </w:r>
          </w:p>
        </w:tc>
        <w:tc>
          <w:tcPr>
            <w:tcW w:w="407" w:type="pct"/>
            <w:tcBorders>
              <w:top w:val="single" w:sz="2" w:space="0" w:color="auto"/>
              <w:left w:val="single" w:sz="2" w:space="0" w:color="auto"/>
              <w:bottom w:val="single" w:sz="2" w:space="0" w:color="auto"/>
              <w:right w:val="single" w:sz="2" w:space="0" w:color="auto"/>
            </w:tcBorders>
            <w:shd w:val="clear" w:color="auto" w:fill="auto"/>
            <w:vAlign w:val="center"/>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01</w:t>
            </w:r>
          </w:p>
        </w:tc>
        <w:tc>
          <w:tcPr>
            <w:tcW w:w="564" w:type="pct"/>
            <w:tcBorders>
              <w:top w:val="single" w:sz="2" w:space="0" w:color="auto"/>
              <w:left w:val="single" w:sz="2" w:space="0" w:color="auto"/>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single" w:sz="2" w:space="0" w:color="auto"/>
              <w:left w:val="nil"/>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single" w:sz="2" w:space="0" w:color="auto"/>
              <w:left w:val="nil"/>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single" w:sz="2" w:space="0" w:color="auto"/>
              <w:left w:val="nil"/>
              <w:bottom w:val="nil"/>
            </w:tcBorders>
          </w:tcPr>
          <w:p w:rsidR="00E96797" w:rsidRPr="000E5BF7" w:rsidRDefault="00E96797" w:rsidP="001F56CD">
            <w:pPr>
              <w:widowControl/>
              <w:spacing w:line="280" w:lineRule="exact"/>
              <w:jc w:val="center"/>
              <w:rPr>
                <w:rFonts w:ascii="宋体" w:hAnsi="宋体" w:cs="宋体"/>
                <w:bCs/>
                <w:kern w:val="0"/>
                <w:sz w:val="18"/>
                <w:szCs w:val="18"/>
              </w:rPr>
            </w:pPr>
          </w:p>
        </w:tc>
      </w:tr>
      <w:tr w:rsidR="00E96797" w:rsidRPr="000E5BF7" w:rsidTr="00A2604C">
        <w:trPr>
          <w:trHeight w:val="283"/>
        </w:trPr>
        <w:tc>
          <w:tcPr>
            <w:tcW w:w="1750" w:type="pct"/>
            <w:tcBorders>
              <w:top w:val="single" w:sz="2" w:space="0" w:color="auto"/>
              <w:bottom w:val="single" w:sz="2" w:space="0" w:color="auto"/>
              <w:right w:val="single" w:sz="2" w:space="0" w:color="auto"/>
            </w:tcBorders>
            <w:shd w:val="clear" w:color="auto" w:fill="auto"/>
            <w:vAlign w:val="center"/>
          </w:tcPr>
          <w:p w:rsidR="00E96797" w:rsidRPr="000E5BF7" w:rsidRDefault="00E96797" w:rsidP="001F56CD">
            <w:pPr>
              <w:widowControl/>
              <w:spacing w:line="280" w:lineRule="exact"/>
              <w:ind w:firstLineChars="100" w:firstLine="180"/>
              <w:jc w:val="left"/>
              <w:rPr>
                <w:rFonts w:ascii="宋体" w:hAnsi="宋体"/>
                <w:sz w:val="18"/>
              </w:rPr>
            </w:pPr>
            <w:r w:rsidRPr="000E5BF7">
              <w:rPr>
                <w:rFonts w:ascii="宋体" w:hAnsi="宋体"/>
                <w:sz w:val="18"/>
              </w:rPr>
              <w:t>#</w:t>
            </w:r>
            <w:r w:rsidRPr="000E5BF7">
              <w:rPr>
                <w:rFonts w:ascii="宋体" w:hAnsi="宋体" w:hint="eastAsia"/>
                <w:sz w:val="18"/>
              </w:rPr>
              <w:t>绿化用地面积</w:t>
            </w:r>
          </w:p>
        </w:tc>
        <w:tc>
          <w:tcPr>
            <w:tcW w:w="587" w:type="pct"/>
            <w:tcBorders>
              <w:top w:val="single" w:sz="2" w:space="0" w:color="auto"/>
              <w:left w:val="single" w:sz="2" w:space="0" w:color="auto"/>
              <w:bottom w:val="single" w:sz="2" w:space="0" w:color="auto"/>
              <w:right w:val="single" w:sz="2" w:space="0" w:color="auto"/>
            </w:tcBorders>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平方米</w:t>
            </w:r>
          </w:p>
        </w:tc>
        <w:tc>
          <w:tcPr>
            <w:tcW w:w="407" w:type="pct"/>
            <w:tcBorders>
              <w:top w:val="single" w:sz="2" w:space="0" w:color="auto"/>
              <w:left w:val="single" w:sz="2" w:space="0" w:color="auto"/>
              <w:bottom w:val="single" w:sz="2" w:space="0" w:color="auto"/>
              <w:right w:val="single" w:sz="2" w:space="0" w:color="auto"/>
            </w:tcBorders>
            <w:shd w:val="clear" w:color="auto" w:fill="auto"/>
            <w:vAlign w:val="center"/>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02</w:t>
            </w:r>
          </w:p>
        </w:tc>
        <w:tc>
          <w:tcPr>
            <w:tcW w:w="564" w:type="pct"/>
            <w:tcBorders>
              <w:top w:val="nil"/>
              <w:left w:val="single" w:sz="2" w:space="0" w:color="auto"/>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tcBorders>
          </w:tcPr>
          <w:p w:rsidR="00E96797" w:rsidRPr="000E5BF7" w:rsidRDefault="00E96797" w:rsidP="001F56CD">
            <w:pPr>
              <w:widowControl/>
              <w:spacing w:line="280" w:lineRule="exact"/>
              <w:jc w:val="center"/>
              <w:rPr>
                <w:rFonts w:ascii="宋体" w:hAnsi="宋体" w:cs="宋体"/>
                <w:bCs/>
                <w:kern w:val="0"/>
                <w:sz w:val="18"/>
                <w:szCs w:val="18"/>
              </w:rPr>
            </w:pPr>
          </w:p>
        </w:tc>
      </w:tr>
      <w:tr w:rsidR="00E96797" w:rsidRPr="000E5BF7" w:rsidTr="00A2604C">
        <w:trPr>
          <w:trHeight w:val="283"/>
        </w:trPr>
        <w:tc>
          <w:tcPr>
            <w:tcW w:w="1750" w:type="pct"/>
            <w:tcBorders>
              <w:top w:val="single" w:sz="2" w:space="0" w:color="auto"/>
              <w:bottom w:val="single" w:sz="2" w:space="0" w:color="auto"/>
              <w:right w:val="single" w:sz="2" w:space="0" w:color="auto"/>
            </w:tcBorders>
            <w:shd w:val="clear" w:color="auto" w:fill="auto"/>
            <w:vAlign w:val="center"/>
          </w:tcPr>
          <w:p w:rsidR="00E96797" w:rsidRPr="000E5BF7" w:rsidRDefault="00E96797" w:rsidP="001F56CD">
            <w:pPr>
              <w:widowControl/>
              <w:spacing w:line="280" w:lineRule="exact"/>
              <w:ind w:firstLineChars="100" w:firstLine="180"/>
              <w:jc w:val="left"/>
              <w:rPr>
                <w:rFonts w:ascii="宋体" w:hAnsi="宋体"/>
                <w:sz w:val="18"/>
              </w:rPr>
            </w:pPr>
            <w:r w:rsidRPr="000E5BF7">
              <w:rPr>
                <w:rFonts w:ascii="宋体" w:hAnsi="宋体"/>
                <w:sz w:val="18"/>
              </w:rPr>
              <w:t>#</w:t>
            </w:r>
            <w:r w:rsidRPr="000E5BF7">
              <w:rPr>
                <w:rFonts w:ascii="宋体" w:hAnsi="宋体" w:hint="eastAsia"/>
                <w:sz w:val="18"/>
              </w:rPr>
              <w:t>运动场地面积</w:t>
            </w:r>
          </w:p>
        </w:tc>
        <w:tc>
          <w:tcPr>
            <w:tcW w:w="587" w:type="pct"/>
            <w:tcBorders>
              <w:top w:val="single" w:sz="2" w:space="0" w:color="auto"/>
              <w:left w:val="single" w:sz="2" w:space="0" w:color="auto"/>
              <w:bottom w:val="single" w:sz="2" w:space="0" w:color="auto"/>
              <w:right w:val="single" w:sz="2" w:space="0" w:color="auto"/>
            </w:tcBorders>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平方米</w:t>
            </w:r>
          </w:p>
        </w:tc>
        <w:tc>
          <w:tcPr>
            <w:tcW w:w="407" w:type="pct"/>
            <w:tcBorders>
              <w:top w:val="single" w:sz="2" w:space="0" w:color="auto"/>
              <w:left w:val="single" w:sz="2" w:space="0" w:color="auto"/>
              <w:bottom w:val="single" w:sz="2" w:space="0" w:color="auto"/>
              <w:right w:val="single" w:sz="2" w:space="0" w:color="auto"/>
            </w:tcBorders>
            <w:shd w:val="clear" w:color="auto" w:fill="auto"/>
            <w:vAlign w:val="center"/>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03</w:t>
            </w:r>
          </w:p>
        </w:tc>
        <w:tc>
          <w:tcPr>
            <w:tcW w:w="564" w:type="pct"/>
            <w:tcBorders>
              <w:top w:val="nil"/>
              <w:left w:val="single" w:sz="2" w:space="0" w:color="auto"/>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tcBorders>
          </w:tcPr>
          <w:p w:rsidR="00E96797" w:rsidRPr="000E5BF7" w:rsidRDefault="00E96797" w:rsidP="001F56CD">
            <w:pPr>
              <w:widowControl/>
              <w:spacing w:line="280" w:lineRule="exact"/>
              <w:jc w:val="center"/>
              <w:rPr>
                <w:rFonts w:ascii="宋体" w:hAnsi="宋体" w:cs="宋体"/>
                <w:bCs/>
                <w:kern w:val="0"/>
                <w:sz w:val="18"/>
                <w:szCs w:val="18"/>
              </w:rPr>
            </w:pPr>
          </w:p>
        </w:tc>
      </w:tr>
      <w:tr w:rsidR="00E96797" w:rsidRPr="000E5BF7" w:rsidTr="00A2604C">
        <w:trPr>
          <w:trHeight w:val="283"/>
        </w:trPr>
        <w:tc>
          <w:tcPr>
            <w:tcW w:w="1750" w:type="pct"/>
            <w:tcBorders>
              <w:top w:val="single" w:sz="2" w:space="0" w:color="auto"/>
              <w:bottom w:val="single" w:sz="2" w:space="0" w:color="auto"/>
              <w:right w:val="single" w:sz="2" w:space="0" w:color="auto"/>
            </w:tcBorders>
            <w:shd w:val="clear" w:color="auto" w:fill="auto"/>
            <w:vAlign w:val="center"/>
          </w:tcPr>
          <w:p w:rsidR="00E96797" w:rsidRPr="000E5BF7" w:rsidRDefault="00E96797" w:rsidP="001F56CD">
            <w:pPr>
              <w:widowControl/>
              <w:spacing w:line="280" w:lineRule="exact"/>
              <w:jc w:val="left"/>
              <w:rPr>
                <w:rFonts w:ascii="宋体" w:hAnsi="宋体"/>
                <w:sz w:val="18"/>
              </w:rPr>
            </w:pPr>
            <w:r w:rsidRPr="000E5BF7">
              <w:rPr>
                <w:rFonts w:ascii="宋体" w:hAnsi="宋体" w:hint="eastAsia"/>
                <w:sz w:val="18"/>
              </w:rPr>
              <w:t>校园足球场</w:t>
            </w:r>
          </w:p>
        </w:tc>
        <w:tc>
          <w:tcPr>
            <w:tcW w:w="587" w:type="pct"/>
            <w:tcBorders>
              <w:top w:val="single" w:sz="2" w:space="0" w:color="auto"/>
              <w:left w:val="single" w:sz="2" w:space="0" w:color="auto"/>
              <w:bottom w:val="single" w:sz="2" w:space="0" w:color="auto"/>
              <w:right w:val="single" w:sz="2" w:space="0" w:color="auto"/>
            </w:tcBorders>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个</w:t>
            </w:r>
          </w:p>
        </w:tc>
        <w:tc>
          <w:tcPr>
            <w:tcW w:w="407" w:type="pct"/>
            <w:tcBorders>
              <w:top w:val="single" w:sz="2" w:space="0" w:color="auto"/>
              <w:left w:val="single" w:sz="2" w:space="0" w:color="auto"/>
              <w:bottom w:val="single" w:sz="2" w:space="0" w:color="auto"/>
              <w:right w:val="single" w:sz="2" w:space="0" w:color="auto"/>
            </w:tcBorders>
            <w:shd w:val="clear" w:color="auto" w:fill="auto"/>
            <w:vAlign w:val="center"/>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04</w:t>
            </w:r>
          </w:p>
        </w:tc>
        <w:tc>
          <w:tcPr>
            <w:tcW w:w="564" w:type="pct"/>
            <w:tcBorders>
              <w:top w:val="nil"/>
              <w:left w:val="single" w:sz="2" w:space="0" w:color="auto"/>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tcBorders>
          </w:tcPr>
          <w:p w:rsidR="00E96797" w:rsidRPr="000E5BF7" w:rsidRDefault="00E96797" w:rsidP="001F56CD">
            <w:pPr>
              <w:widowControl/>
              <w:spacing w:line="280" w:lineRule="exact"/>
              <w:jc w:val="center"/>
              <w:rPr>
                <w:rFonts w:ascii="宋体" w:hAnsi="宋体" w:cs="宋体"/>
                <w:bCs/>
                <w:kern w:val="0"/>
                <w:sz w:val="18"/>
                <w:szCs w:val="18"/>
              </w:rPr>
            </w:pPr>
          </w:p>
        </w:tc>
      </w:tr>
      <w:tr w:rsidR="00E96797" w:rsidRPr="000E5BF7" w:rsidTr="00A2604C">
        <w:trPr>
          <w:trHeight w:val="283"/>
        </w:trPr>
        <w:tc>
          <w:tcPr>
            <w:tcW w:w="1750" w:type="pct"/>
            <w:tcBorders>
              <w:top w:val="single" w:sz="2" w:space="0" w:color="auto"/>
              <w:bottom w:val="single" w:sz="2" w:space="0" w:color="auto"/>
              <w:right w:val="single" w:sz="2" w:space="0" w:color="auto"/>
            </w:tcBorders>
            <w:shd w:val="clear" w:color="auto" w:fill="auto"/>
            <w:vAlign w:val="center"/>
          </w:tcPr>
          <w:p w:rsidR="00E96797" w:rsidRPr="000E5BF7" w:rsidRDefault="00E96797" w:rsidP="001F56CD">
            <w:pPr>
              <w:widowControl/>
              <w:spacing w:line="280" w:lineRule="exact"/>
              <w:ind w:firstLineChars="100" w:firstLine="180"/>
              <w:jc w:val="left"/>
              <w:rPr>
                <w:rFonts w:ascii="宋体" w:hAnsi="宋体"/>
                <w:sz w:val="18"/>
              </w:rPr>
            </w:pPr>
            <w:r w:rsidRPr="000E5BF7">
              <w:rPr>
                <w:rFonts w:ascii="宋体" w:hAnsi="宋体"/>
                <w:sz w:val="18"/>
              </w:rPr>
              <w:t>11</w:t>
            </w:r>
            <w:r w:rsidRPr="000E5BF7">
              <w:rPr>
                <w:rFonts w:ascii="宋体" w:hAnsi="宋体" w:hint="eastAsia"/>
                <w:sz w:val="18"/>
              </w:rPr>
              <w:t>人制足球场</w:t>
            </w:r>
          </w:p>
        </w:tc>
        <w:tc>
          <w:tcPr>
            <w:tcW w:w="587" w:type="pct"/>
            <w:tcBorders>
              <w:top w:val="single" w:sz="2" w:space="0" w:color="auto"/>
              <w:left w:val="single" w:sz="2" w:space="0" w:color="auto"/>
              <w:bottom w:val="single" w:sz="2" w:space="0" w:color="auto"/>
              <w:right w:val="single" w:sz="2" w:space="0" w:color="auto"/>
            </w:tcBorders>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个</w:t>
            </w:r>
          </w:p>
        </w:tc>
        <w:tc>
          <w:tcPr>
            <w:tcW w:w="407" w:type="pct"/>
            <w:tcBorders>
              <w:top w:val="single" w:sz="2" w:space="0" w:color="auto"/>
              <w:left w:val="single" w:sz="2" w:space="0" w:color="auto"/>
              <w:bottom w:val="single" w:sz="2" w:space="0" w:color="auto"/>
              <w:right w:val="single" w:sz="2" w:space="0" w:color="auto"/>
            </w:tcBorders>
            <w:shd w:val="clear" w:color="auto" w:fill="auto"/>
            <w:vAlign w:val="center"/>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05</w:t>
            </w:r>
          </w:p>
        </w:tc>
        <w:tc>
          <w:tcPr>
            <w:tcW w:w="564" w:type="pct"/>
            <w:tcBorders>
              <w:top w:val="nil"/>
              <w:left w:val="single" w:sz="2" w:space="0" w:color="auto"/>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tcBorders>
          </w:tcPr>
          <w:p w:rsidR="00E96797" w:rsidRPr="000E5BF7" w:rsidRDefault="00E96797" w:rsidP="001F56CD">
            <w:pPr>
              <w:widowControl/>
              <w:spacing w:line="280" w:lineRule="exact"/>
              <w:jc w:val="center"/>
              <w:rPr>
                <w:rFonts w:ascii="宋体" w:hAnsi="宋体" w:cs="宋体"/>
                <w:bCs/>
                <w:kern w:val="0"/>
                <w:sz w:val="18"/>
                <w:szCs w:val="18"/>
              </w:rPr>
            </w:pPr>
          </w:p>
        </w:tc>
      </w:tr>
      <w:tr w:rsidR="00E96797" w:rsidRPr="000E5BF7" w:rsidTr="00A2604C">
        <w:trPr>
          <w:trHeight w:val="283"/>
        </w:trPr>
        <w:tc>
          <w:tcPr>
            <w:tcW w:w="1750" w:type="pct"/>
            <w:tcBorders>
              <w:top w:val="single" w:sz="2" w:space="0" w:color="auto"/>
              <w:bottom w:val="single" w:sz="2" w:space="0" w:color="auto"/>
              <w:right w:val="single" w:sz="2" w:space="0" w:color="auto"/>
            </w:tcBorders>
            <w:shd w:val="clear" w:color="auto" w:fill="auto"/>
            <w:vAlign w:val="center"/>
          </w:tcPr>
          <w:p w:rsidR="00E96797" w:rsidRPr="000E5BF7" w:rsidRDefault="00E96797" w:rsidP="001F56CD">
            <w:pPr>
              <w:widowControl/>
              <w:spacing w:line="280" w:lineRule="exact"/>
              <w:ind w:firstLineChars="100" w:firstLine="180"/>
              <w:jc w:val="left"/>
              <w:rPr>
                <w:rFonts w:ascii="宋体" w:hAnsi="宋体"/>
                <w:sz w:val="18"/>
              </w:rPr>
            </w:pPr>
            <w:r w:rsidRPr="000E5BF7">
              <w:rPr>
                <w:rFonts w:ascii="宋体" w:hAnsi="宋体"/>
                <w:sz w:val="18"/>
              </w:rPr>
              <w:t>7</w:t>
            </w:r>
            <w:r w:rsidRPr="000E5BF7">
              <w:rPr>
                <w:rFonts w:ascii="宋体" w:hAnsi="宋体" w:hint="eastAsia"/>
                <w:sz w:val="18"/>
              </w:rPr>
              <w:t>人制足球场</w:t>
            </w:r>
          </w:p>
        </w:tc>
        <w:tc>
          <w:tcPr>
            <w:tcW w:w="587" w:type="pct"/>
            <w:tcBorders>
              <w:top w:val="single" w:sz="2" w:space="0" w:color="auto"/>
              <w:left w:val="single" w:sz="2" w:space="0" w:color="auto"/>
              <w:bottom w:val="single" w:sz="2" w:space="0" w:color="auto"/>
              <w:right w:val="single" w:sz="2" w:space="0" w:color="auto"/>
            </w:tcBorders>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个</w:t>
            </w:r>
          </w:p>
        </w:tc>
        <w:tc>
          <w:tcPr>
            <w:tcW w:w="407" w:type="pct"/>
            <w:tcBorders>
              <w:top w:val="single" w:sz="2" w:space="0" w:color="auto"/>
              <w:left w:val="single" w:sz="2" w:space="0" w:color="auto"/>
              <w:bottom w:val="single" w:sz="2" w:space="0" w:color="auto"/>
              <w:right w:val="single" w:sz="2" w:space="0" w:color="auto"/>
            </w:tcBorders>
            <w:shd w:val="clear" w:color="auto" w:fill="auto"/>
            <w:vAlign w:val="center"/>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06</w:t>
            </w:r>
          </w:p>
        </w:tc>
        <w:tc>
          <w:tcPr>
            <w:tcW w:w="564" w:type="pct"/>
            <w:tcBorders>
              <w:top w:val="nil"/>
              <w:left w:val="single" w:sz="2" w:space="0" w:color="auto"/>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tcBorders>
          </w:tcPr>
          <w:p w:rsidR="00E96797" w:rsidRPr="000E5BF7" w:rsidRDefault="00E96797" w:rsidP="001F56CD">
            <w:pPr>
              <w:widowControl/>
              <w:spacing w:line="280" w:lineRule="exact"/>
              <w:jc w:val="center"/>
              <w:rPr>
                <w:rFonts w:ascii="宋体" w:hAnsi="宋体" w:cs="宋体"/>
                <w:bCs/>
                <w:kern w:val="0"/>
                <w:sz w:val="18"/>
                <w:szCs w:val="18"/>
              </w:rPr>
            </w:pPr>
          </w:p>
        </w:tc>
      </w:tr>
      <w:tr w:rsidR="00E96797" w:rsidRPr="000E5BF7" w:rsidTr="00A2604C">
        <w:trPr>
          <w:trHeight w:val="283"/>
        </w:trPr>
        <w:tc>
          <w:tcPr>
            <w:tcW w:w="1750" w:type="pct"/>
            <w:tcBorders>
              <w:top w:val="single" w:sz="2" w:space="0" w:color="auto"/>
              <w:bottom w:val="single" w:sz="2" w:space="0" w:color="auto"/>
              <w:right w:val="single" w:sz="2" w:space="0" w:color="auto"/>
            </w:tcBorders>
            <w:shd w:val="clear" w:color="auto" w:fill="auto"/>
            <w:vAlign w:val="center"/>
          </w:tcPr>
          <w:p w:rsidR="00E96797" w:rsidRPr="000E5BF7" w:rsidRDefault="00E96797" w:rsidP="001F56CD">
            <w:pPr>
              <w:widowControl/>
              <w:spacing w:line="280" w:lineRule="exact"/>
              <w:ind w:firstLineChars="100" w:firstLine="180"/>
              <w:jc w:val="left"/>
              <w:rPr>
                <w:rFonts w:ascii="宋体" w:hAnsi="宋体"/>
                <w:sz w:val="18"/>
              </w:rPr>
            </w:pPr>
            <w:r w:rsidRPr="000E5BF7">
              <w:rPr>
                <w:rFonts w:ascii="宋体" w:hAnsi="宋体"/>
                <w:sz w:val="18"/>
              </w:rPr>
              <w:t>5</w:t>
            </w:r>
            <w:r w:rsidRPr="000E5BF7">
              <w:rPr>
                <w:rFonts w:ascii="宋体" w:hAnsi="宋体" w:hint="eastAsia"/>
                <w:sz w:val="18"/>
              </w:rPr>
              <w:t>人制足球场</w:t>
            </w:r>
          </w:p>
        </w:tc>
        <w:tc>
          <w:tcPr>
            <w:tcW w:w="587" w:type="pct"/>
            <w:tcBorders>
              <w:top w:val="single" w:sz="2" w:space="0" w:color="auto"/>
              <w:left w:val="single" w:sz="2" w:space="0" w:color="auto"/>
              <w:bottom w:val="single" w:sz="2" w:space="0" w:color="auto"/>
              <w:right w:val="single" w:sz="2" w:space="0" w:color="auto"/>
            </w:tcBorders>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个</w:t>
            </w:r>
          </w:p>
        </w:tc>
        <w:tc>
          <w:tcPr>
            <w:tcW w:w="407" w:type="pct"/>
            <w:tcBorders>
              <w:top w:val="single" w:sz="2" w:space="0" w:color="auto"/>
              <w:left w:val="single" w:sz="2" w:space="0" w:color="auto"/>
              <w:bottom w:val="single" w:sz="2" w:space="0" w:color="auto"/>
              <w:right w:val="single" w:sz="2" w:space="0" w:color="auto"/>
            </w:tcBorders>
            <w:shd w:val="clear" w:color="auto" w:fill="auto"/>
            <w:vAlign w:val="center"/>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07</w:t>
            </w:r>
          </w:p>
        </w:tc>
        <w:tc>
          <w:tcPr>
            <w:tcW w:w="564" w:type="pct"/>
            <w:tcBorders>
              <w:top w:val="nil"/>
              <w:left w:val="single" w:sz="2" w:space="0" w:color="auto"/>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tcBorders>
          </w:tcPr>
          <w:p w:rsidR="00E96797" w:rsidRPr="000E5BF7" w:rsidRDefault="00E96797" w:rsidP="001F56CD">
            <w:pPr>
              <w:widowControl/>
              <w:spacing w:line="280" w:lineRule="exact"/>
              <w:jc w:val="center"/>
              <w:rPr>
                <w:rFonts w:ascii="宋体" w:hAnsi="宋体" w:cs="宋体"/>
                <w:bCs/>
                <w:kern w:val="0"/>
                <w:sz w:val="18"/>
                <w:szCs w:val="18"/>
              </w:rPr>
            </w:pPr>
          </w:p>
        </w:tc>
      </w:tr>
      <w:tr w:rsidR="00E96797" w:rsidRPr="000E5BF7" w:rsidTr="00A2604C">
        <w:trPr>
          <w:trHeight w:val="283"/>
        </w:trPr>
        <w:tc>
          <w:tcPr>
            <w:tcW w:w="1750" w:type="pct"/>
            <w:tcBorders>
              <w:top w:val="single" w:sz="2" w:space="0" w:color="auto"/>
              <w:bottom w:val="single" w:sz="2" w:space="0" w:color="auto"/>
              <w:right w:val="single" w:sz="2" w:space="0" w:color="auto"/>
            </w:tcBorders>
            <w:shd w:val="clear" w:color="auto" w:fill="auto"/>
            <w:vAlign w:val="center"/>
          </w:tcPr>
          <w:p w:rsidR="00E96797" w:rsidRPr="000E5BF7" w:rsidRDefault="00A2604C" w:rsidP="001F56CD">
            <w:pPr>
              <w:widowControl/>
              <w:spacing w:line="280" w:lineRule="exact"/>
              <w:jc w:val="left"/>
              <w:rPr>
                <w:rFonts w:ascii="宋体" w:hAnsi="宋体"/>
                <w:sz w:val="18"/>
              </w:rPr>
            </w:pPr>
            <w:r>
              <w:rPr>
                <w:rFonts w:ascii="宋体" w:hAnsi="宋体" w:cs="宋体"/>
                <w:noProof/>
                <w:kern w:val="0"/>
                <w:sz w:val="24"/>
              </w:rPr>
              <mc:AlternateContent>
                <mc:Choice Requires="wps">
                  <w:drawing>
                    <wp:anchor distT="0" distB="0" distL="114300" distR="114300" simplePos="0" relativeHeight="251661312" behindDoc="0" locked="0" layoutInCell="1" allowOverlap="1" wp14:anchorId="60315DEE" wp14:editId="60ED6726">
                      <wp:simplePos x="0" y="0"/>
                      <wp:positionH relativeFrom="column">
                        <wp:posOffset>2188845</wp:posOffset>
                      </wp:positionH>
                      <wp:positionV relativeFrom="paragraph">
                        <wp:posOffset>69215</wp:posOffset>
                      </wp:positionV>
                      <wp:extent cx="1857375" cy="1019175"/>
                      <wp:effectExtent l="1504950" t="19050" r="47625" b="47625"/>
                      <wp:wrapNone/>
                      <wp:docPr id="2" name="椭圆形标注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7375" cy="1019175"/>
                              </a:xfrm>
                              <a:prstGeom prst="wedgeEllipseCallout">
                                <a:avLst>
                                  <a:gd name="adj1" fmla="val -128237"/>
                                  <a:gd name="adj2" fmla="val -32465"/>
                                </a:avLst>
                              </a:prstGeom>
                              <a:solidFill>
                                <a:srgbClr val="FFFFFF"/>
                              </a:solidFill>
                              <a:ln w="25400">
                                <a:solidFill>
                                  <a:srgbClr val="00B0F0"/>
                                </a:solidFill>
                                <a:miter lim="800000"/>
                                <a:headEnd/>
                                <a:tailEnd/>
                              </a:ln>
                            </wps:spPr>
                            <wps:txbx>
                              <w:txbxContent>
                                <w:p w:rsidR="00A2604C" w:rsidRPr="00A2604C" w:rsidRDefault="00A2604C" w:rsidP="00A2604C">
                                  <w:pPr>
                                    <w:rPr>
                                      <w:rFonts w:ascii="仿宋" w:eastAsia="仿宋" w:hAnsi="仿宋" w:cs="仿宋"/>
                                      <w:szCs w:val="21"/>
                                    </w:rPr>
                                  </w:pPr>
                                  <w:bookmarkStart w:id="1" w:name="_GoBack"/>
                                  <w:r w:rsidRPr="00A2604C">
                                    <w:rPr>
                                      <w:rFonts w:ascii="仿宋" w:eastAsia="仿宋" w:hAnsi="仿宋" w:cs="仿宋" w:hint="eastAsia"/>
                                      <w:szCs w:val="21"/>
                                    </w:rPr>
                                    <w:t>图书当年新增包括购买，接受捐赠、政府划拨调配等</w:t>
                                  </w:r>
                                  <w:r>
                                    <w:rPr>
                                      <w:rFonts w:ascii="仿宋" w:eastAsia="仿宋" w:hAnsi="仿宋" w:cs="仿宋" w:hint="eastAsia"/>
                                      <w:szCs w:val="21"/>
                                    </w:rPr>
                                    <w:t>。</w:t>
                                  </w:r>
                                </w:p>
                                <w:bookmarkEnd w:id="1"/>
                                <w:p w:rsidR="00A2604C" w:rsidRDefault="00A2604C" w:rsidP="00A2604C">
                                  <w:pPr>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315DE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椭圆形标注 2" o:spid="_x0000_s1027" type="#_x0000_t63" style="position:absolute;margin-left:172.35pt;margin-top:5.45pt;width:146.25pt;height:8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" adj="-16899,3788" strokecolor="#00b0f0" strokeweight="2pt">
                      <v:textbox>
                        <w:txbxContent>
                          <w:p w:rsidR="00A2604C" w:rsidRPr="00A2604C" w:rsidRDefault="00A2604C" w:rsidP="00A2604C">
                            <w:pPr>
                              <w:rPr>
                                <w:rFonts w:ascii="仿宋" w:eastAsia="仿宋" w:hAnsi="仿宋" w:cs="仿宋"/>
                                <w:szCs w:val="21"/>
                              </w:rPr>
                            </w:pPr>
                            <w:bookmarkStart w:id="2" w:name="_GoBack"/>
                            <w:r w:rsidRPr="00A2604C">
                              <w:rPr>
                                <w:rFonts w:ascii="仿宋" w:eastAsia="仿宋" w:hAnsi="仿宋" w:cs="仿宋" w:hint="eastAsia"/>
                                <w:szCs w:val="21"/>
                              </w:rPr>
                              <w:t>图书当年新增包括购买，接受捐赠、政府划拨调配等</w:t>
                            </w:r>
                            <w:r>
                              <w:rPr>
                                <w:rFonts w:ascii="仿宋" w:eastAsia="仿宋" w:hAnsi="仿宋" w:cs="仿宋" w:hint="eastAsia"/>
                                <w:szCs w:val="21"/>
                              </w:rPr>
                              <w:t>。</w:t>
                            </w:r>
                          </w:p>
                          <w:bookmarkEnd w:id="2"/>
                          <w:p w:rsidR="00A2604C" w:rsidRDefault="00A2604C" w:rsidP="00A2604C">
                            <w:pPr>
                              <w:rPr>
                                <w:color w:val="FF0000"/>
                              </w:rPr>
                            </w:pPr>
                          </w:p>
                        </w:txbxContent>
                      </v:textbox>
                    </v:shape>
                  </w:pict>
                </mc:Fallback>
              </mc:AlternateContent>
            </w:r>
            <w:r w:rsidR="00E96797" w:rsidRPr="000E5BF7">
              <w:rPr>
                <w:rFonts w:ascii="宋体" w:hAnsi="宋体" w:hint="eastAsia"/>
                <w:sz w:val="18"/>
              </w:rPr>
              <w:t>图书</w:t>
            </w:r>
          </w:p>
        </w:tc>
        <w:tc>
          <w:tcPr>
            <w:tcW w:w="587" w:type="pct"/>
            <w:tcBorders>
              <w:top w:val="single" w:sz="2" w:space="0" w:color="auto"/>
              <w:left w:val="single" w:sz="2" w:space="0" w:color="auto"/>
              <w:bottom w:val="single" w:sz="2" w:space="0" w:color="auto"/>
              <w:right w:val="single" w:sz="2" w:space="0" w:color="auto"/>
            </w:tcBorders>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册</w:t>
            </w:r>
          </w:p>
        </w:tc>
        <w:tc>
          <w:tcPr>
            <w:tcW w:w="407" w:type="pct"/>
            <w:tcBorders>
              <w:top w:val="single" w:sz="2" w:space="0" w:color="auto"/>
              <w:left w:val="single" w:sz="2" w:space="0" w:color="auto"/>
              <w:bottom w:val="single" w:sz="2" w:space="0" w:color="auto"/>
              <w:right w:val="single" w:sz="2" w:space="0" w:color="auto"/>
            </w:tcBorders>
            <w:shd w:val="clear" w:color="auto" w:fill="auto"/>
            <w:vAlign w:val="center"/>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08</w:t>
            </w:r>
          </w:p>
        </w:tc>
        <w:tc>
          <w:tcPr>
            <w:tcW w:w="564" w:type="pct"/>
            <w:tcBorders>
              <w:top w:val="nil"/>
              <w:left w:val="single" w:sz="2" w:space="0" w:color="auto"/>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tcBorders>
          </w:tcPr>
          <w:p w:rsidR="00E96797" w:rsidRPr="000E5BF7" w:rsidRDefault="00E96797" w:rsidP="001F56CD">
            <w:pPr>
              <w:widowControl/>
              <w:spacing w:line="280" w:lineRule="exact"/>
              <w:jc w:val="center"/>
              <w:rPr>
                <w:rFonts w:ascii="宋体" w:hAnsi="宋体" w:cs="宋体"/>
                <w:bCs/>
                <w:kern w:val="0"/>
                <w:sz w:val="18"/>
                <w:szCs w:val="18"/>
              </w:rPr>
            </w:pPr>
          </w:p>
        </w:tc>
      </w:tr>
      <w:tr w:rsidR="00E96797" w:rsidRPr="000E5BF7" w:rsidTr="00A2604C">
        <w:trPr>
          <w:trHeight w:val="283"/>
        </w:trPr>
        <w:tc>
          <w:tcPr>
            <w:tcW w:w="1750" w:type="pct"/>
            <w:tcBorders>
              <w:top w:val="single" w:sz="2" w:space="0" w:color="auto"/>
              <w:bottom w:val="single" w:sz="2" w:space="0" w:color="auto"/>
              <w:right w:val="single" w:sz="2" w:space="0" w:color="auto"/>
            </w:tcBorders>
            <w:shd w:val="clear" w:color="auto" w:fill="auto"/>
            <w:vAlign w:val="center"/>
          </w:tcPr>
          <w:p w:rsidR="00E96797" w:rsidRPr="000E5BF7" w:rsidRDefault="00E96797" w:rsidP="001F56CD">
            <w:pPr>
              <w:widowControl/>
              <w:spacing w:line="280" w:lineRule="exact"/>
              <w:ind w:firstLineChars="100" w:firstLine="180"/>
              <w:jc w:val="left"/>
              <w:rPr>
                <w:rFonts w:ascii="宋体" w:hAnsi="宋体"/>
                <w:sz w:val="18"/>
              </w:rPr>
            </w:pPr>
            <w:r w:rsidRPr="000E5BF7">
              <w:rPr>
                <w:rFonts w:ascii="宋体" w:hAnsi="宋体"/>
                <w:sz w:val="18"/>
              </w:rPr>
              <w:t>#</w:t>
            </w:r>
            <w:r w:rsidRPr="000E5BF7">
              <w:rPr>
                <w:rFonts w:ascii="宋体" w:hAnsi="宋体" w:hint="eastAsia"/>
                <w:sz w:val="18"/>
              </w:rPr>
              <w:t>当年新增</w:t>
            </w:r>
          </w:p>
        </w:tc>
        <w:tc>
          <w:tcPr>
            <w:tcW w:w="587" w:type="pct"/>
            <w:tcBorders>
              <w:top w:val="single" w:sz="2" w:space="0" w:color="auto"/>
              <w:left w:val="single" w:sz="2" w:space="0" w:color="auto"/>
              <w:bottom w:val="single" w:sz="2" w:space="0" w:color="auto"/>
              <w:right w:val="single" w:sz="2" w:space="0" w:color="auto"/>
            </w:tcBorders>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册</w:t>
            </w:r>
          </w:p>
        </w:tc>
        <w:tc>
          <w:tcPr>
            <w:tcW w:w="407" w:type="pct"/>
            <w:tcBorders>
              <w:top w:val="single" w:sz="2" w:space="0" w:color="auto"/>
              <w:left w:val="single" w:sz="2" w:space="0" w:color="auto"/>
              <w:bottom w:val="single" w:sz="2" w:space="0" w:color="auto"/>
              <w:right w:val="single" w:sz="2" w:space="0" w:color="auto"/>
            </w:tcBorders>
            <w:shd w:val="clear" w:color="auto" w:fill="auto"/>
            <w:vAlign w:val="center"/>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09</w:t>
            </w:r>
          </w:p>
        </w:tc>
        <w:tc>
          <w:tcPr>
            <w:tcW w:w="564" w:type="pct"/>
            <w:tcBorders>
              <w:top w:val="nil"/>
              <w:left w:val="single" w:sz="2" w:space="0" w:color="auto"/>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tcBorders>
          </w:tcPr>
          <w:p w:rsidR="00E96797" w:rsidRPr="000E5BF7" w:rsidRDefault="00E96797" w:rsidP="001F56CD">
            <w:pPr>
              <w:widowControl/>
              <w:spacing w:line="280" w:lineRule="exact"/>
              <w:jc w:val="center"/>
              <w:rPr>
                <w:rFonts w:ascii="宋体" w:hAnsi="宋体" w:cs="宋体"/>
                <w:bCs/>
                <w:kern w:val="0"/>
                <w:sz w:val="18"/>
                <w:szCs w:val="18"/>
              </w:rPr>
            </w:pPr>
          </w:p>
        </w:tc>
      </w:tr>
      <w:tr w:rsidR="00E96797" w:rsidRPr="000E5BF7" w:rsidTr="00A2604C">
        <w:trPr>
          <w:trHeight w:val="283"/>
        </w:trPr>
        <w:tc>
          <w:tcPr>
            <w:tcW w:w="1750" w:type="pct"/>
            <w:tcBorders>
              <w:top w:val="single" w:sz="2" w:space="0" w:color="auto"/>
              <w:bottom w:val="single" w:sz="2" w:space="0" w:color="auto"/>
              <w:right w:val="single" w:sz="2" w:space="0" w:color="auto"/>
            </w:tcBorders>
            <w:shd w:val="clear" w:color="auto" w:fill="auto"/>
            <w:vAlign w:val="center"/>
          </w:tcPr>
          <w:p w:rsidR="00E96797" w:rsidRPr="000E5BF7" w:rsidRDefault="00E96797" w:rsidP="001F56CD">
            <w:pPr>
              <w:widowControl/>
              <w:spacing w:line="280" w:lineRule="exact"/>
              <w:jc w:val="left"/>
              <w:rPr>
                <w:rFonts w:ascii="宋体" w:hAnsi="宋体"/>
                <w:sz w:val="18"/>
              </w:rPr>
            </w:pPr>
            <w:r w:rsidRPr="000E5BF7">
              <w:rPr>
                <w:rFonts w:ascii="宋体" w:hAnsi="宋体" w:hint="eastAsia"/>
                <w:sz w:val="18"/>
              </w:rPr>
              <w:t>数字资源量</w:t>
            </w:r>
          </w:p>
        </w:tc>
        <w:tc>
          <w:tcPr>
            <w:tcW w:w="587" w:type="pct"/>
            <w:tcBorders>
              <w:top w:val="single" w:sz="2" w:space="0" w:color="auto"/>
              <w:left w:val="single" w:sz="2" w:space="0" w:color="auto"/>
              <w:bottom w:val="single" w:sz="2" w:space="0" w:color="auto"/>
              <w:right w:val="single" w:sz="2" w:space="0" w:color="auto"/>
            </w:tcBorders>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w:t>
            </w:r>
          </w:p>
        </w:tc>
        <w:tc>
          <w:tcPr>
            <w:tcW w:w="407" w:type="pct"/>
            <w:tcBorders>
              <w:top w:val="single" w:sz="2" w:space="0" w:color="auto"/>
              <w:left w:val="single" w:sz="2" w:space="0" w:color="auto"/>
              <w:bottom w:val="single" w:sz="2" w:space="0" w:color="auto"/>
              <w:right w:val="single" w:sz="2" w:space="0" w:color="auto"/>
            </w:tcBorders>
            <w:shd w:val="clear" w:color="auto" w:fill="auto"/>
            <w:vAlign w:val="center"/>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w:t>
            </w:r>
          </w:p>
        </w:tc>
        <w:tc>
          <w:tcPr>
            <w:tcW w:w="564" w:type="pct"/>
            <w:tcBorders>
              <w:top w:val="nil"/>
              <w:left w:val="single" w:sz="2" w:space="0" w:color="auto"/>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w:t>
            </w:r>
          </w:p>
        </w:tc>
        <w:tc>
          <w:tcPr>
            <w:tcW w:w="564" w:type="pct"/>
            <w:tcBorders>
              <w:top w:val="nil"/>
              <w:left w:val="nil"/>
              <w:bottom w:val="nil"/>
              <w:right w:val="nil"/>
            </w:tcBorders>
            <w:vAlign w:val="center"/>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w:t>
            </w:r>
          </w:p>
        </w:tc>
        <w:tc>
          <w:tcPr>
            <w:tcW w:w="564" w:type="pct"/>
            <w:tcBorders>
              <w:top w:val="nil"/>
              <w:left w:val="nil"/>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w:t>
            </w:r>
          </w:p>
        </w:tc>
        <w:tc>
          <w:tcPr>
            <w:tcW w:w="564" w:type="pct"/>
            <w:tcBorders>
              <w:top w:val="nil"/>
              <w:left w:val="nil"/>
              <w:bottom w:val="nil"/>
            </w:tcBorders>
            <w:vAlign w:val="center"/>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w:t>
            </w:r>
          </w:p>
        </w:tc>
      </w:tr>
      <w:tr w:rsidR="00E96797" w:rsidRPr="000E5BF7" w:rsidTr="00A2604C">
        <w:trPr>
          <w:trHeight w:val="283"/>
        </w:trPr>
        <w:tc>
          <w:tcPr>
            <w:tcW w:w="1750" w:type="pct"/>
            <w:tcBorders>
              <w:top w:val="single" w:sz="2" w:space="0" w:color="auto"/>
              <w:bottom w:val="single" w:sz="2" w:space="0" w:color="auto"/>
              <w:right w:val="single" w:sz="2" w:space="0" w:color="auto"/>
            </w:tcBorders>
            <w:shd w:val="clear" w:color="auto" w:fill="auto"/>
            <w:vAlign w:val="center"/>
          </w:tcPr>
          <w:p w:rsidR="00E96797" w:rsidRPr="000E5BF7" w:rsidRDefault="00E96797" w:rsidP="001F56CD">
            <w:pPr>
              <w:widowControl/>
              <w:spacing w:line="280" w:lineRule="exact"/>
              <w:ind w:firstLineChars="100" w:firstLine="180"/>
              <w:jc w:val="left"/>
              <w:rPr>
                <w:rFonts w:ascii="宋体" w:hAnsi="宋体"/>
                <w:sz w:val="18"/>
              </w:rPr>
            </w:pPr>
            <w:r w:rsidRPr="000E5BF7">
              <w:rPr>
                <w:rFonts w:ascii="宋体" w:hAnsi="宋体" w:hint="eastAsia"/>
                <w:sz w:val="18"/>
              </w:rPr>
              <w:t>电子图书</w:t>
            </w:r>
          </w:p>
        </w:tc>
        <w:tc>
          <w:tcPr>
            <w:tcW w:w="587" w:type="pct"/>
            <w:tcBorders>
              <w:top w:val="single" w:sz="2" w:space="0" w:color="auto"/>
              <w:left w:val="single" w:sz="2" w:space="0" w:color="auto"/>
              <w:bottom w:val="single" w:sz="2" w:space="0" w:color="auto"/>
              <w:right w:val="single" w:sz="2" w:space="0" w:color="auto"/>
            </w:tcBorders>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册</w:t>
            </w:r>
          </w:p>
        </w:tc>
        <w:tc>
          <w:tcPr>
            <w:tcW w:w="407" w:type="pct"/>
            <w:tcBorders>
              <w:top w:val="single" w:sz="2" w:space="0" w:color="auto"/>
              <w:left w:val="single" w:sz="2" w:space="0" w:color="auto"/>
              <w:bottom w:val="single" w:sz="2" w:space="0" w:color="auto"/>
              <w:right w:val="single" w:sz="2" w:space="0" w:color="auto"/>
            </w:tcBorders>
            <w:shd w:val="clear" w:color="auto" w:fill="auto"/>
            <w:vAlign w:val="center"/>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10</w:t>
            </w:r>
          </w:p>
        </w:tc>
        <w:tc>
          <w:tcPr>
            <w:tcW w:w="564" w:type="pct"/>
            <w:tcBorders>
              <w:top w:val="nil"/>
              <w:left w:val="single" w:sz="2" w:space="0" w:color="auto"/>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tcBorders>
          </w:tcPr>
          <w:p w:rsidR="00E96797" w:rsidRPr="000E5BF7" w:rsidRDefault="00E96797" w:rsidP="001F56CD">
            <w:pPr>
              <w:widowControl/>
              <w:spacing w:line="280" w:lineRule="exact"/>
              <w:jc w:val="center"/>
              <w:rPr>
                <w:rFonts w:ascii="宋体" w:hAnsi="宋体" w:cs="宋体"/>
                <w:bCs/>
                <w:kern w:val="0"/>
                <w:sz w:val="18"/>
                <w:szCs w:val="18"/>
              </w:rPr>
            </w:pPr>
          </w:p>
        </w:tc>
      </w:tr>
      <w:tr w:rsidR="00E96797" w:rsidRPr="000E5BF7" w:rsidTr="00A2604C">
        <w:trPr>
          <w:trHeight w:val="283"/>
        </w:trPr>
        <w:tc>
          <w:tcPr>
            <w:tcW w:w="1750" w:type="pct"/>
            <w:tcBorders>
              <w:top w:val="single" w:sz="2" w:space="0" w:color="auto"/>
              <w:bottom w:val="single" w:sz="2" w:space="0" w:color="auto"/>
              <w:right w:val="single" w:sz="2" w:space="0" w:color="auto"/>
            </w:tcBorders>
            <w:shd w:val="clear" w:color="auto" w:fill="auto"/>
            <w:vAlign w:val="center"/>
          </w:tcPr>
          <w:p w:rsidR="00E96797" w:rsidRPr="000E5BF7" w:rsidRDefault="00E96797" w:rsidP="001F56CD">
            <w:pPr>
              <w:widowControl/>
              <w:spacing w:line="280" w:lineRule="exact"/>
              <w:ind w:firstLineChars="100" w:firstLine="180"/>
              <w:jc w:val="left"/>
              <w:rPr>
                <w:rFonts w:ascii="宋体" w:hAnsi="宋体"/>
                <w:sz w:val="18"/>
              </w:rPr>
            </w:pPr>
            <w:r w:rsidRPr="000E5BF7">
              <w:rPr>
                <w:rFonts w:ascii="宋体" w:hAnsi="宋体" w:hint="eastAsia"/>
                <w:sz w:val="18"/>
              </w:rPr>
              <w:t>电子期刊</w:t>
            </w:r>
          </w:p>
        </w:tc>
        <w:tc>
          <w:tcPr>
            <w:tcW w:w="587" w:type="pct"/>
            <w:tcBorders>
              <w:top w:val="single" w:sz="2" w:space="0" w:color="auto"/>
              <w:left w:val="single" w:sz="2" w:space="0" w:color="auto"/>
              <w:bottom w:val="single" w:sz="2" w:space="0" w:color="auto"/>
              <w:right w:val="single" w:sz="2" w:space="0" w:color="auto"/>
            </w:tcBorders>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册</w:t>
            </w:r>
          </w:p>
        </w:tc>
        <w:tc>
          <w:tcPr>
            <w:tcW w:w="407" w:type="pct"/>
            <w:tcBorders>
              <w:top w:val="single" w:sz="2" w:space="0" w:color="auto"/>
              <w:left w:val="single" w:sz="2" w:space="0" w:color="auto"/>
              <w:bottom w:val="single" w:sz="2" w:space="0" w:color="auto"/>
              <w:right w:val="single" w:sz="2" w:space="0" w:color="auto"/>
            </w:tcBorders>
            <w:shd w:val="clear" w:color="auto" w:fill="auto"/>
            <w:vAlign w:val="center"/>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11</w:t>
            </w:r>
          </w:p>
        </w:tc>
        <w:tc>
          <w:tcPr>
            <w:tcW w:w="564" w:type="pct"/>
            <w:tcBorders>
              <w:top w:val="nil"/>
              <w:left w:val="single" w:sz="2" w:space="0" w:color="auto"/>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tcBorders>
          </w:tcPr>
          <w:p w:rsidR="00E96797" w:rsidRPr="000E5BF7" w:rsidRDefault="00E96797" w:rsidP="001F56CD">
            <w:pPr>
              <w:widowControl/>
              <w:spacing w:line="280" w:lineRule="exact"/>
              <w:jc w:val="center"/>
              <w:rPr>
                <w:rFonts w:ascii="宋体" w:hAnsi="宋体" w:cs="宋体"/>
                <w:bCs/>
                <w:kern w:val="0"/>
                <w:sz w:val="18"/>
                <w:szCs w:val="18"/>
              </w:rPr>
            </w:pPr>
          </w:p>
        </w:tc>
      </w:tr>
      <w:tr w:rsidR="00E96797" w:rsidRPr="000E5BF7" w:rsidTr="00A2604C">
        <w:trPr>
          <w:trHeight w:val="283"/>
        </w:trPr>
        <w:tc>
          <w:tcPr>
            <w:tcW w:w="1750" w:type="pct"/>
            <w:tcBorders>
              <w:top w:val="single" w:sz="2" w:space="0" w:color="auto"/>
              <w:bottom w:val="single" w:sz="2" w:space="0" w:color="auto"/>
              <w:right w:val="single" w:sz="2" w:space="0" w:color="auto"/>
            </w:tcBorders>
            <w:shd w:val="clear" w:color="auto" w:fill="auto"/>
            <w:vAlign w:val="center"/>
          </w:tcPr>
          <w:p w:rsidR="00E96797" w:rsidRPr="000E5BF7" w:rsidRDefault="00E96797" w:rsidP="001F56CD">
            <w:pPr>
              <w:widowControl/>
              <w:spacing w:line="280" w:lineRule="exact"/>
              <w:ind w:firstLineChars="100" w:firstLine="180"/>
              <w:jc w:val="left"/>
              <w:rPr>
                <w:rFonts w:ascii="宋体" w:hAnsi="宋体"/>
                <w:sz w:val="18"/>
              </w:rPr>
            </w:pPr>
            <w:r w:rsidRPr="000E5BF7">
              <w:rPr>
                <w:rFonts w:ascii="宋体" w:hAnsi="宋体" w:hint="eastAsia"/>
                <w:sz w:val="18"/>
              </w:rPr>
              <w:t>学位论文</w:t>
            </w:r>
          </w:p>
        </w:tc>
        <w:tc>
          <w:tcPr>
            <w:tcW w:w="587" w:type="pct"/>
            <w:tcBorders>
              <w:top w:val="single" w:sz="2" w:space="0" w:color="auto"/>
              <w:left w:val="single" w:sz="2" w:space="0" w:color="auto"/>
              <w:bottom w:val="single" w:sz="2" w:space="0" w:color="auto"/>
              <w:right w:val="single" w:sz="2" w:space="0" w:color="auto"/>
            </w:tcBorders>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册</w:t>
            </w:r>
          </w:p>
        </w:tc>
        <w:tc>
          <w:tcPr>
            <w:tcW w:w="407" w:type="pct"/>
            <w:tcBorders>
              <w:top w:val="single" w:sz="2" w:space="0" w:color="auto"/>
              <w:left w:val="single" w:sz="2" w:space="0" w:color="auto"/>
              <w:bottom w:val="single" w:sz="2" w:space="0" w:color="auto"/>
              <w:right w:val="single" w:sz="2" w:space="0" w:color="auto"/>
            </w:tcBorders>
            <w:shd w:val="clear" w:color="auto" w:fill="auto"/>
            <w:vAlign w:val="center"/>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12</w:t>
            </w:r>
          </w:p>
        </w:tc>
        <w:tc>
          <w:tcPr>
            <w:tcW w:w="564" w:type="pct"/>
            <w:tcBorders>
              <w:top w:val="nil"/>
              <w:left w:val="single" w:sz="2" w:space="0" w:color="auto"/>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tcBorders>
          </w:tcPr>
          <w:p w:rsidR="00E96797" w:rsidRPr="000E5BF7" w:rsidRDefault="00E96797" w:rsidP="001F56CD">
            <w:pPr>
              <w:widowControl/>
              <w:spacing w:line="280" w:lineRule="exact"/>
              <w:jc w:val="center"/>
              <w:rPr>
                <w:rFonts w:ascii="宋体" w:hAnsi="宋体" w:cs="宋体"/>
                <w:bCs/>
                <w:kern w:val="0"/>
                <w:sz w:val="18"/>
                <w:szCs w:val="18"/>
              </w:rPr>
            </w:pPr>
          </w:p>
        </w:tc>
      </w:tr>
      <w:tr w:rsidR="00E96797" w:rsidRPr="000E5BF7" w:rsidTr="00A2604C">
        <w:trPr>
          <w:trHeight w:val="283"/>
        </w:trPr>
        <w:tc>
          <w:tcPr>
            <w:tcW w:w="1750" w:type="pct"/>
            <w:tcBorders>
              <w:top w:val="single" w:sz="2" w:space="0" w:color="auto"/>
              <w:bottom w:val="single" w:sz="2" w:space="0" w:color="auto"/>
              <w:right w:val="single" w:sz="2" w:space="0" w:color="auto"/>
            </w:tcBorders>
            <w:shd w:val="clear" w:color="auto" w:fill="auto"/>
            <w:vAlign w:val="center"/>
          </w:tcPr>
          <w:p w:rsidR="00E96797" w:rsidRPr="000E5BF7" w:rsidRDefault="00E96797" w:rsidP="001F56CD">
            <w:pPr>
              <w:widowControl/>
              <w:spacing w:line="280" w:lineRule="exact"/>
              <w:ind w:firstLineChars="100" w:firstLine="180"/>
              <w:jc w:val="left"/>
              <w:rPr>
                <w:rFonts w:ascii="宋体" w:hAnsi="宋体"/>
                <w:sz w:val="18"/>
              </w:rPr>
            </w:pPr>
            <w:r w:rsidRPr="000E5BF7">
              <w:rPr>
                <w:rFonts w:ascii="宋体" w:hAnsi="宋体" w:hint="eastAsia"/>
                <w:sz w:val="18"/>
              </w:rPr>
              <w:t>音视频</w:t>
            </w:r>
          </w:p>
        </w:tc>
        <w:tc>
          <w:tcPr>
            <w:tcW w:w="587" w:type="pct"/>
            <w:tcBorders>
              <w:top w:val="single" w:sz="2" w:space="0" w:color="auto"/>
              <w:left w:val="single" w:sz="2" w:space="0" w:color="auto"/>
              <w:bottom w:val="single" w:sz="2" w:space="0" w:color="auto"/>
              <w:right w:val="single" w:sz="2" w:space="0" w:color="auto"/>
            </w:tcBorders>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小时</w:t>
            </w:r>
          </w:p>
        </w:tc>
        <w:tc>
          <w:tcPr>
            <w:tcW w:w="407" w:type="pct"/>
            <w:tcBorders>
              <w:top w:val="single" w:sz="2" w:space="0" w:color="auto"/>
              <w:left w:val="single" w:sz="2" w:space="0" w:color="auto"/>
              <w:bottom w:val="single" w:sz="2" w:space="0" w:color="auto"/>
              <w:right w:val="single" w:sz="2" w:space="0" w:color="auto"/>
            </w:tcBorders>
            <w:shd w:val="clear" w:color="auto" w:fill="auto"/>
            <w:vAlign w:val="center"/>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13</w:t>
            </w:r>
          </w:p>
        </w:tc>
        <w:tc>
          <w:tcPr>
            <w:tcW w:w="564" w:type="pct"/>
            <w:tcBorders>
              <w:top w:val="nil"/>
              <w:left w:val="single" w:sz="2" w:space="0" w:color="auto"/>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tcBorders>
          </w:tcPr>
          <w:p w:rsidR="00E96797" w:rsidRPr="000E5BF7" w:rsidRDefault="00E96797" w:rsidP="001F56CD">
            <w:pPr>
              <w:widowControl/>
              <w:spacing w:line="280" w:lineRule="exact"/>
              <w:jc w:val="center"/>
              <w:rPr>
                <w:rFonts w:ascii="宋体" w:hAnsi="宋体" w:cs="宋体"/>
                <w:bCs/>
                <w:kern w:val="0"/>
                <w:sz w:val="18"/>
                <w:szCs w:val="18"/>
              </w:rPr>
            </w:pPr>
          </w:p>
        </w:tc>
      </w:tr>
      <w:tr w:rsidR="00E96797" w:rsidRPr="000E5BF7" w:rsidTr="00A2604C">
        <w:trPr>
          <w:trHeight w:val="283"/>
        </w:trPr>
        <w:tc>
          <w:tcPr>
            <w:tcW w:w="1750" w:type="pct"/>
            <w:tcBorders>
              <w:top w:val="single" w:sz="2" w:space="0" w:color="auto"/>
              <w:bottom w:val="single" w:sz="2" w:space="0" w:color="auto"/>
              <w:right w:val="single" w:sz="2" w:space="0" w:color="auto"/>
            </w:tcBorders>
            <w:shd w:val="clear" w:color="auto" w:fill="auto"/>
            <w:vAlign w:val="center"/>
          </w:tcPr>
          <w:p w:rsidR="00E96797" w:rsidRPr="000E5BF7" w:rsidRDefault="00E96797" w:rsidP="001F56CD">
            <w:pPr>
              <w:widowControl/>
              <w:spacing w:line="280" w:lineRule="exact"/>
              <w:jc w:val="left"/>
              <w:rPr>
                <w:rFonts w:ascii="宋体" w:hAnsi="宋体"/>
                <w:sz w:val="18"/>
              </w:rPr>
            </w:pPr>
            <w:r w:rsidRPr="000E5BF7">
              <w:rPr>
                <w:rFonts w:ascii="宋体" w:hAnsi="宋体" w:hint="eastAsia"/>
                <w:sz w:val="18"/>
              </w:rPr>
              <w:t>职业教育仿真实训资源量</w:t>
            </w:r>
          </w:p>
        </w:tc>
        <w:tc>
          <w:tcPr>
            <w:tcW w:w="587" w:type="pct"/>
            <w:tcBorders>
              <w:top w:val="single" w:sz="2" w:space="0" w:color="auto"/>
              <w:left w:val="single" w:sz="2" w:space="0" w:color="auto"/>
              <w:bottom w:val="single" w:sz="2" w:space="0" w:color="auto"/>
              <w:right w:val="single" w:sz="2" w:space="0" w:color="auto"/>
            </w:tcBorders>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套</w:t>
            </w:r>
          </w:p>
        </w:tc>
        <w:tc>
          <w:tcPr>
            <w:tcW w:w="407" w:type="pct"/>
            <w:tcBorders>
              <w:top w:val="single" w:sz="2" w:space="0" w:color="auto"/>
              <w:left w:val="single" w:sz="2" w:space="0" w:color="auto"/>
              <w:bottom w:val="single" w:sz="2" w:space="0" w:color="auto"/>
              <w:right w:val="single" w:sz="2" w:space="0" w:color="auto"/>
            </w:tcBorders>
            <w:shd w:val="clear" w:color="auto" w:fill="auto"/>
            <w:vAlign w:val="center"/>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14</w:t>
            </w:r>
          </w:p>
        </w:tc>
        <w:tc>
          <w:tcPr>
            <w:tcW w:w="564" w:type="pct"/>
            <w:tcBorders>
              <w:top w:val="nil"/>
              <w:left w:val="single" w:sz="2" w:space="0" w:color="auto"/>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tcBorders>
          </w:tcPr>
          <w:p w:rsidR="00E96797" w:rsidRPr="000E5BF7" w:rsidRDefault="00E96797" w:rsidP="001F56CD">
            <w:pPr>
              <w:widowControl/>
              <w:spacing w:line="280" w:lineRule="exact"/>
              <w:jc w:val="center"/>
              <w:rPr>
                <w:rFonts w:ascii="宋体" w:hAnsi="宋体" w:cs="宋体"/>
                <w:bCs/>
                <w:kern w:val="0"/>
                <w:sz w:val="18"/>
                <w:szCs w:val="18"/>
              </w:rPr>
            </w:pPr>
          </w:p>
        </w:tc>
      </w:tr>
      <w:tr w:rsidR="00E96797" w:rsidRPr="000E5BF7" w:rsidTr="00A2604C">
        <w:trPr>
          <w:trHeight w:val="283"/>
        </w:trPr>
        <w:tc>
          <w:tcPr>
            <w:tcW w:w="1750" w:type="pct"/>
            <w:tcBorders>
              <w:top w:val="single" w:sz="2" w:space="0" w:color="auto"/>
              <w:bottom w:val="single" w:sz="2" w:space="0" w:color="auto"/>
              <w:right w:val="single" w:sz="2" w:space="0" w:color="auto"/>
            </w:tcBorders>
            <w:shd w:val="clear" w:color="auto" w:fill="auto"/>
            <w:vAlign w:val="center"/>
          </w:tcPr>
          <w:p w:rsidR="00E96797" w:rsidRPr="000E5BF7" w:rsidRDefault="00E96797" w:rsidP="001F56CD">
            <w:pPr>
              <w:widowControl/>
              <w:spacing w:line="280" w:lineRule="exact"/>
              <w:ind w:firstLineChars="100" w:firstLine="180"/>
              <w:jc w:val="left"/>
              <w:rPr>
                <w:rFonts w:ascii="宋体" w:hAnsi="宋体"/>
                <w:sz w:val="18"/>
              </w:rPr>
            </w:pPr>
            <w:r w:rsidRPr="000E5BF7">
              <w:rPr>
                <w:rFonts w:ascii="宋体" w:hAnsi="宋体" w:hint="eastAsia"/>
                <w:sz w:val="18"/>
              </w:rPr>
              <w:t>仿真实验软件</w:t>
            </w:r>
          </w:p>
        </w:tc>
        <w:tc>
          <w:tcPr>
            <w:tcW w:w="587" w:type="pct"/>
            <w:tcBorders>
              <w:top w:val="single" w:sz="2" w:space="0" w:color="auto"/>
              <w:left w:val="single" w:sz="2" w:space="0" w:color="auto"/>
              <w:bottom w:val="single" w:sz="2" w:space="0" w:color="auto"/>
              <w:right w:val="single" w:sz="2" w:space="0" w:color="auto"/>
            </w:tcBorders>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套</w:t>
            </w:r>
          </w:p>
        </w:tc>
        <w:tc>
          <w:tcPr>
            <w:tcW w:w="407" w:type="pct"/>
            <w:tcBorders>
              <w:top w:val="single" w:sz="2" w:space="0" w:color="auto"/>
              <w:left w:val="single" w:sz="2" w:space="0" w:color="auto"/>
              <w:bottom w:val="single" w:sz="2" w:space="0" w:color="auto"/>
              <w:right w:val="single" w:sz="2" w:space="0" w:color="auto"/>
            </w:tcBorders>
            <w:shd w:val="clear" w:color="auto" w:fill="auto"/>
            <w:vAlign w:val="center"/>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15</w:t>
            </w:r>
          </w:p>
        </w:tc>
        <w:tc>
          <w:tcPr>
            <w:tcW w:w="564" w:type="pct"/>
            <w:tcBorders>
              <w:top w:val="nil"/>
              <w:left w:val="single" w:sz="2" w:space="0" w:color="auto"/>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tcBorders>
          </w:tcPr>
          <w:p w:rsidR="00E96797" w:rsidRPr="000E5BF7" w:rsidRDefault="00E96797" w:rsidP="001F56CD">
            <w:pPr>
              <w:widowControl/>
              <w:spacing w:line="280" w:lineRule="exact"/>
              <w:jc w:val="center"/>
              <w:rPr>
                <w:rFonts w:ascii="宋体" w:hAnsi="宋体" w:cs="宋体"/>
                <w:bCs/>
                <w:kern w:val="0"/>
                <w:sz w:val="18"/>
                <w:szCs w:val="18"/>
              </w:rPr>
            </w:pPr>
          </w:p>
        </w:tc>
      </w:tr>
      <w:tr w:rsidR="00E96797" w:rsidRPr="000E5BF7" w:rsidTr="00A2604C">
        <w:trPr>
          <w:trHeight w:val="283"/>
        </w:trPr>
        <w:tc>
          <w:tcPr>
            <w:tcW w:w="1750" w:type="pct"/>
            <w:tcBorders>
              <w:top w:val="single" w:sz="2" w:space="0" w:color="auto"/>
              <w:bottom w:val="single" w:sz="2" w:space="0" w:color="auto"/>
              <w:right w:val="single" w:sz="2" w:space="0" w:color="auto"/>
            </w:tcBorders>
            <w:shd w:val="clear" w:color="auto" w:fill="auto"/>
            <w:vAlign w:val="center"/>
          </w:tcPr>
          <w:p w:rsidR="00E96797" w:rsidRPr="000E5BF7" w:rsidRDefault="00E96797" w:rsidP="001F56CD">
            <w:pPr>
              <w:widowControl/>
              <w:spacing w:line="280" w:lineRule="exact"/>
              <w:ind w:firstLineChars="100" w:firstLine="180"/>
              <w:jc w:val="left"/>
              <w:rPr>
                <w:rFonts w:ascii="宋体" w:hAnsi="宋体"/>
                <w:sz w:val="18"/>
              </w:rPr>
            </w:pPr>
            <w:r w:rsidRPr="000E5BF7">
              <w:rPr>
                <w:rFonts w:ascii="宋体" w:hAnsi="宋体" w:hint="eastAsia"/>
                <w:sz w:val="18"/>
              </w:rPr>
              <w:t>仿真实训软件</w:t>
            </w:r>
          </w:p>
        </w:tc>
        <w:tc>
          <w:tcPr>
            <w:tcW w:w="587" w:type="pct"/>
            <w:tcBorders>
              <w:top w:val="single" w:sz="2" w:space="0" w:color="auto"/>
              <w:left w:val="single" w:sz="2" w:space="0" w:color="auto"/>
              <w:bottom w:val="single" w:sz="2" w:space="0" w:color="auto"/>
              <w:right w:val="single" w:sz="2" w:space="0" w:color="auto"/>
            </w:tcBorders>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套</w:t>
            </w:r>
          </w:p>
        </w:tc>
        <w:tc>
          <w:tcPr>
            <w:tcW w:w="407" w:type="pct"/>
            <w:tcBorders>
              <w:top w:val="single" w:sz="2" w:space="0" w:color="auto"/>
              <w:left w:val="single" w:sz="2" w:space="0" w:color="auto"/>
              <w:bottom w:val="single" w:sz="2" w:space="0" w:color="auto"/>
              <w:right w:val="single" w:sz="2" w:space="0" w:color="auto"/>
            </w:tcBorders>
            <w:shd w:val="clear" w:color="auto" w:fill="auto"/>
            <w:vAlign w:val="center"/>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16</w:t>
            </w:r>
          </w:p>
        </w:tc>
        <w:tc>
          <w:tcPr>
            <w:tcW w:w="564" w:type="pct"/>
            <w:tcBorders>
              <w:top w:val="nil"/>
              <w:left w:val="single" w:sz="2" w:space="0" w:color="auto"/>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tcBorders>
          </w:tcPr>
          <w:p w:rsidR="00E96797" w:rsidRPr="000E5BF7" w:rsidRDefault="00E96797" w:rsidP="001F56CD">
            <w:pPr>
              <w:widowControl/>
              <w:spacing w:line="280" w:lineRule="exact"/>
              <w:jc w:val="center"/>
              <w:rPr>
                <w:rFonts w:ascii="宋体" w:hAnsi="宋体" w:cs="宋体"/>
                <w:bCs/>
                <w:kern w:val="0"/>
                <w:sz w:val="18"/>
                <w:szCs w:val="18"/>
              </w:rPr>
            </w:pPr>
          </w:p>
        </w:tc>
      </w:tr>
      <w:tr w:rsidR="00E96797" w:rsidRPr="000E5BF7" w:rsidTr="00A2604C">
        <w:trPr>
          <w:trHeight w:val="283"/>
        </w:trPr>
        <w:tc>
          <w:tcPr>
            <w:tcW w:w="1750" w:type="pct"/>
            <w:tcBorders>
              <w:top w:val="single" w:sz="2" w:space="0" w:color="auto"/>
              <w:bottom w:val="single" w:sz="2" w:space="0" w:color="auto"/>
              <w:right w:val="single" w:sz="2" w:space="0" w:color="auto"/>
            </w:tcBorders>
            <w:shd w:val="clear" w:color="auto" w:fill="auto"/>
            <w:vAlign w:val="center"/>
          </w:tcPr>
          <w:p w:rsidR="00E96797" w:rsidRPr="000E5BF7" w:rsidRDefault="00E96797" w:rsidP="001F56CD">
            <w:pPr>
              <w:widowControl/>
              <w:spacing w:line="280" w:lineRule="exact"/>
              <w:ind w:firstLineChars="100" w:firstLine="180"/>
              <w:jc w:val="left"/>
              <w:rPr>
                <w:rFonts w:ascii="宋体" w:hAnsi="宋体"/>
                <w:sz w:val="18"/>
              </w:rPr>
            </w:pPr>
            <w:r w:rsidRPr="000E5BF7">
              <w:rPr>
                <w:rFonts w:ascii="宋体" w:hAnsi="宋体" w:hint="eastAsia"/>
                <w:sz w:val="18"/>
              </w:rPr>
              <w:t>仿真实习软件</w:t>
            </w:r>
          </w:p>
        </w:tc>
        <w:tc>
          <w:tcPr>
            <w:tcW w:w="587" w:type="pct"/>
            <w:tcBorders>
              <w:top w:val="single" w:sz="2" w:space="0" w:color="auto"/>
              <w:left w:val="single" w:sz="2" w:space="0" w:color="auto"/>
              <w:bottom w:val="single" w:sz="2" w:space="0" w:color="auto"/>
              <w:right w:val="single" w:sz="2" w:space="0" w:color="auto"/>
            </w:tcBorders>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套</w:t>
            </w:r>
          </w:p>
        </w:tc>
        <w:tc>
          <w:tcPr>
            <w:tcW w:w="407" w:type="pct"/>
            <w:tcBorders>
              <w:top w:val="single" w:sz="2" w:space="0" w:color="auto"/>
              <w:left w:val="single" w:sz="2" w:space="0" w:color="auto"/>
              <w:bottom w:val="single" w:sz="2" w:space="0" w:color="auto"/>
              <w:right w:val="single" w:sz="2" w:space="0" w:color="auto"/>
            </w:tcBorders>
            <w:shd w:val="clear" w:color="auto" w:fill="auto"/>
            <w:vAlign w:val="center"/>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17</w:t>
            </w:r>
          </w:p>
        </w:tc>
        <w:tc>
          <w:tcPr>
            <w:tcW w:w="564" w:type="pct"/>
            <w:tcBorders>
              <w:top w:val="nil"/>
              <w:left w:val="single" w:sz="2" w:space="0" w:color="auto"/>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tcBorders>
          </w:tcPr>
          <w:p w:rsidR="00E96797" w:rsidRPr="000E5BF7" w:rsidRDefault="00E96797" w:rsidP="001F56CD">
            <w:pPr>
              <w:widowControl/>
              <w:spacing w:line="280" w:lineRule="exact"/>
              <w:jc w:val="center"/>
              <w:rPr>
                <w:rFonts w:ascii="宋体" w:hAnsi="宋体" w:cs="宋体"/>
                <w:bCs/>
                <w:kern w:val="0"/>
                <w:sz w:val="18"/>
                <w:szCs w:val="18"/>
              </w:rPr>
            </w:pPr>
          </w:p>
        </w:tc>
      </w:tr>
      <w:tr w:rsidR="00E96797" w:rsidRPr="000E5BF7" w:rsidTr="00A2604C">
        <w:trPr>
          <w:trHeight w:val="283"/>
        </w:trPr>
        <w:tc>
          <w:tcPr>
            <w:tcW w:w="1750" w:type="pct"/>
            <w:tcBorders>
              <w:top w:val="single" w:sz="2" w:space="0" w:color="auto"/>
              <w:bottom w:val="single" w:sz="2" w:space="0" w:color="auto"/>
              <w:right w:val="single" w:sz="2" w:space="0" w:color="auto"/>
            </w:tcBorders>
            <w:shd w:val="clear" w:color="auto" w:fill="auto"/>
            <w:vAlign w:val="center"/>
          </w:tcPr>
          <w:p w:rsidR="00E96797" w:rsidRPr="000E5BF7" w:rsidRDefault="00E96797" w:rsidP="001F56CD">
            <w:pPr>
              <w:widowControl/>
              <w:spacing w:line="280" w:lineRule="exact"/>
              <w:jc w:val="left"/>
              <w:rPr>
                <w:rFonts w:ascii="宋体" w:hAnsi="宋体"/>
                <w:sz w:val="18"/>
              </w:rPr>
            </w:pPr>
            <w:r w:rsidRPr="000E5BF7">
              <w:rPr>
                <w:rFonts w:ascii="宋体" w:hAnsi="宋体" w:hint="eastAsia"/>
                <w:sz w:val="18"/>
              </w:rPr>
              <w:t>数字终端数</w:t>
            </w:r>
          </w:p>
        </w:tc>
        <w:tc>
          <w:tcPr>
            <w:tcW w:w="587" w:type="pct"/>
            <w:tcBorders>
              <w:top w:val="single" w:sz="2" w:space="0" w:color="auto"/>
              <w:left w:val="single" w:sz="2" w:space="0" w:color="auto"/>
              <w:bottom w:val="single" w:sz="2" w:space="0" w:color="auto"/>
              <w:right w:val="single" w:sz="2" w:space="0" w:color="auto"/>
            </w:tcBorders>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台</w:t>
            </w:r>
          </w:p>
        </w:tc>
        <w:tc>
          <w:tcPr>
            <w:tcW w:w="407" w:type="pct"/>
            <w:tcBorders>
              <w:top w:val="single" w:sz="2" w:space="0" w:color="auto"/>
              <w:left w:val="single" w:sz="2" w:space="0" w:color="auto"/>
              <w:bottom w:val="single" w:sz="2" w:space="0" w:color="auto"/>
              <w:right w:val="single" w:sz="2" w:space="0" w:color="auto"/>
            </w:tcBorders>
            <w:shd w:val="clear" w:color="auto" w:fill="auto"/>
            <w:vAlign w:val="center"/>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18</w:t>
            </w:r>
          </w:p>
        </w:tc>
        <w:tc>
          <w:tcPr>
            <w:tcW w:w="564" w:type="pct"/>
            <w:tcBorders>
              <w:top w:val="nil"/>
              <w:left w:val="single" w:sz="2" w:space="0" w:color="auto"/>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tcBorders>
          </w:tcPr>
          <w:p w:rsidR="00E96797" w:rsidRPr="000E5BF7" w:rsidRDefault="00E96797" w:rsidP="001F56CD">
            <w:pPr>
              <w:widowControl/>
              <w:spacing w:line="280" w:lineRule="exact"/>
              <w:jc w:val="center"/>
              <w:rPr>
                <w:rFonts w:ascii="宋体" w:hAnsi="宋体" w:cs="宋体"/>
                <w:bCs/>
                <w:kern w:val="0"/>
                <w:sz w:val="18"/>
                <w:szCs w:val="18"/>
              </w:rPr>
            </w:pPr>
          </w:p>
        </w:tc>
      </w:tr>
      <w:tr w:rsidR="00E96797" w:rsidRPr="000E5BF7" w:rsidTr="00A2604C">
        <w:trPr>
          <w:trHeight w:val="283"/>
        </w:trPr>
        <w:tc>
          <w:tcPr>
            <w:tcW w:w="1750" w:type="pct"/>
            <w:tcBorders>
              <w:top w:val="single" w:sz="2" w:space="0" w:color="auto"/>
              <w:bottom w:val="single" w:sz="2" w:space="0" w:color="auto"/>
              <w:right w:val="single" w:sz="2" w:space="0" w:color="auto"/>
            </w:tcBorders>
            <w:shd w:val="clear" w:color="auto" w:fill="auto"/>
            <w:vAlign w:val="center"/>
          </w:tcPr>
          <w:p w:rsidR="00E96797" w:rsidRPr="000E5BF7" w:rsidRDefault="00E96797" w:rsidP="001F56CD">
            <w:pPr>
              <w:widowControl/>
              <w:spacing w:line="280" w:lineRule="exact"/>
              <w:ind w:firstLineChars="100" w:firstLine="180"/>
              <w:jc w:val="left"/>
              <w:rPr>
                <w:rFonts w:ascii="宋体" w:hAnsi="宋体"/>
                <w:sz w:val="18"/>
              </w:rPr>
            </w:pPr>
            <w:r w:rsidRPr="000E5BF7">
              <w:rPr>
                <w:rFonts w:ascii="宋体" w:hAnsi="宋体" w:hint="eastAsia"/>
                <w:sz w:val="18"/>
              </w:rPr>
              <w:t>#教师终端数</w:t>
            </w:r>
          </w:p>
        </w:tc>
        <w:tc>
          <w:tcPr>
            <w:tcW w:w="587" w:type="pct"/>
            <w:tcBorders>
              <w:top w:val="single" w:sz="2" w:space="0" w:color="auto"/>
              <w:left w:val="single" w:sz="2" w:space="0" w:color="auto"/>
              <w:bottom w:val="single" w:sz="2" w:space="0" w:color="auto"/>
              <w:right w:val="single" w:sz="2" w:space="0" w:color="auto"/>
            </w:tcBorders>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台</w:t>
            </w:r>
          </w:p>
        </w:tc>
        <w:tc>
          <w:tcPr>
            <w:tcW w:w="407" w:type="pct"/>
            <w:tcBorders>
              <w:top w:val="single" w:sz="2" w:space="0" w:color="auto"/>
              <w:left w:val="single" w:sz="2" w:space="0" w:color="auto"/>
              <w:bottom w:val="single" w:sz="2" w:space="0" w:color="auto"/>
              <w:right w:val="single" w:sz="2" w:space="0" w:color="auto"/>
            </w:tcBorders>
            <w:shd w:val="clear" w:color="auto" w:fill="auto"/>
            <w:vAlign w:val="center"/>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19</w:t>
            </w:r>
          </w:p>
        </w:tc>
        <w:tc>
          <w:tcPr>
            <w:tcW w:w="564" w:type="pct"/>
            <w:tcBorders>
              <w:top w:val="nil"/>
              <w:left w:val="single" w:sz="2" w:space="0" w:color="auto"/>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tcBorders>
          </w:tcPr>
          <w:p w:rsidR="00E96797" w:rsidRPr="000E5BF7" w:rsidRDefault="00E96797" w:rsidP="001F56CD">
            <w:pPr>
              <w:widowControl/>
              <w:spacing w:line="280" w:lineRule="exact"/>
              <w:jc w:val="center"/>
              <w:rPr>
                <w:rFonts w:ascii="宋体" w:hAnsi="宋体" w:cs="宋体"/>
                <w:bCs/>
                <w:kern w:val="0"/>
                <w:sz w:val="18"/>
                <w:szCs w:val="18"/>
              </w:rPr>
            </w:pPr>
          </w:p>
        </w:tc>
      </w:tr>
      <w:tr w:rsidR="00E96797" w:rsidRPr="000E5BF7" w:rsidTr="00A2604C">
        <w:trPr>
          <w:trHeight w:val="283"/>
        </w:trPr>
        <w:tc>
          <w:tcPr>
            <w:tcW w:w="1750" w:type="pct"/>
            <w:tcBorders>
              <w:top w:val="single" w:sz="2" w:space="0" w:color="auto"/>
              <w:bottom w:val="single" w:sz="2" w:space="0" w:color="auto"/>
              <w:right w:val="single" w:sz="2" w:space="0" w:color="auto"/>
            </w:tcBorders>
            <w:shd w:val="clear" w:color="auto" w:fill="auto"/>
            <w:vAlign w:val="center"/>
          </w:tcPr>
          <w:p w:rsidR="00E96797" w:rsidRPr="000E5BF7" w:rsidRDefault="00E96797" w:rsidP="001F56CD">
            <w:pPr>
              <w:widowControl/>
              <w:spacing w:line="280" w:lineRule="exact"/>
              <w:ind w:firstLineChars="100" w:firstLine="180"/>
              <w:jc w:val="left"/>
              <w:rPr>
                <w:rFonts w:ascii="宋体" w:hAnsi="宋体"/>
                <w:sz w:val="18"/>
              </w:rPr>
            </w:pPr>
            <w:r w:rsidRPr="000E5BF7">
              <w:rPr>
                <w:rFonts w:ascii="宋体" w:hAnsi="宋体" w:hint="eastAsia"/>
                <w:sz w:val="18"/>
              </w:rPr>
              <w:t>#学生终端数</w:t>
            </w:r>
          </w:p>
        </w:tc>
        <w:tc>
          <w:tcPr>
            <w:tcW w:w="587" w:type="pct"/>
            <w:tcBorders>
              <w:top w:val="single" w:sz="2" w:space="0" w:color="auto"/>
              <w:left w:val="single" w:sz="2" w:space="0" w:color="auto"/>
              <w:bottom w:val="single" w:sz="2" w:space="0" w:color="auto"/>
              <w:right w:val="single" w:sz="2" w:space="0" w:color="auto"/>
            </w:tcBorders>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台</w:t>
            </w:r>
          </w:p>
        </w:tc>
        <w:tc>
          <w:tcPr>
            <w:tcW w:w="407" w:type="pct"/>
            <w:tcBorders>
              <w:top w:val="single" w:sz="2" w:space="0" w:color="auto"/>
              <w:left w:val="single" w:sz="2" w:space="0" w:color="auto"/>
              <w:bottom w:val="single" w:sz="2" w:space="0" w:color="auto"/>
              <w:right w:val="single" w:sz="2" w:space="0" w:color="auto"/>
            </w:tcBorders>
            <w:shd w:val="clear" w:color="auto" w:fill="auto"/>
            <w:vAlign w:val="center"/>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20</w:t>
            </w:r>
          </w:p>
        </w:tc>
        <w:tc>
          <w:tcPr>
            <w:tcW w:w="564" w:type="pct"/>
            <w:tcBorders>
              <w:top w:val="nil"/>
              <w:left w:val="single" w:sz="2" w:space="0" w:color="auto"/>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tcBorders>
          </w:tcPr>
          <w:p w:rsidR="00E96797" w:rsidRPr="000E5BF7" w:rsidRDefault="00E96797" w:rsidP="001F56CD">
            <w:pPr>
              <w:widowControl/>
              <w:spacing w:line="280" w:lineRule="exact"/>
              <w:jc w:val="center"/>
              <w:rPr>
                <w:rFonts w:ascii="宋体" w:hAnsi="宋体" w:cs="宋体"/>
                <w:bCs/>
                <w:kern w:val="0"/>
                <w:sz w:val="18"/>
                <w:szCs w:val="18"/>
              </w:rPr>
            </w:pPr>
          </w:p>
        </w:tc>
      </w:tr>
      <w:tr w:rsidR="00E96797" w:rsidRPr="000E5BF7" w:rsidTr="00A2604C">
        <w:trPr>
          <w:trHeight w:val="283"/>
        </w:trPr>
        <w:tc>
          <w:tcPr>
            <w:tcW w:w="1750" w:type="pct"/>
            <w:tcBorders>
              <w:top w:val="single" w:sz="2" w:space="0" w:color="auto"/>
              <w:bottom w:val="single" w:sz="2" w:space="0" w:color="auto"/>
              <w:right w:val="single" w:sz="2" w:space="0" w:color="auto"/>
            </w:tcBorders>
            <w:shd w:val="clear" w:color="auto" w:fill="auto"/>
            <w:vAlign w:val="center"/>
          </w:tcPr>
          <w:p w:rsidR="00E96797" w:rsidRPr="000E5BF7" w:rsidRDefault="00E96797" w:rsidP="001F56CD">
            <w:pPr>
              <w:widowControl/>
              <w:spacing w:line="280" w:lineRule="exact"/>
              <w:jc w:val="left"/>
              <w:rPr>
                <w:rFonts w:ascii="宋体" w:hAnsi="宋体"/>
                <w:sz w:val="18"/>
              </w:rPr>
            </w:pPr>
            <w:r w:rsidRPr="000E5BF7">
              <w:rPr>
                <w:rFonts w:ascii="宋体" w:hAnsi="宋体" w:hint="eastAsia"/>
                <w:sz w:val="18"/>
              </w:rPr>
              <w:t>教室</w:t>
            </w:r>
          </w:p>
        </w:tc>
        <w:tc>
          <w:tcPr>
            <w:tcW w:w="587" w:type="pct"/>
            <w:tcBorders>
              <w:top w:val="single" w:sz="2" w:space="0" w:color="auto"/>
              <w:left w:val="single" w:sz="2" w:space="0" w:color="auto"/>
              <w:bottom w:val="single" w:sz="2" w:space="0" w:color="auto"/>
              <w:right w:val="single" w:sz="2" w:space="0" w:color="auto"/>
            </w:tcBorders>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间</w:t>
            </w:r>
          </w:p>
        </w:tc>
        <w:tc>
          <w:tcPr>
            <w:tcW w:w="407" w:type="pct"/>
            <w:tcBorders>
              <w:top w:val="single" w:sz="2" w:space="0" w:color="auto"/>
              <w:left w:val="single" w:sz="2" w:space="0" w:color="auto"/>
              <w:bottom w:val="single" w:sz="2" w:space="0" w:color="auto"/>
              <w:right w:val="single" w:sz="2" w:space="0" w:color="auto"/>
            </w:tcBorders>
            <w:shd w:val="clear" w:color="auto" w:fill="auto"/>
            <w:vAlign w:val="center"/>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21</w:t>
            </w:r>
          </w:p>
        </w:tc>
        <w:tc>
          <w:tcPr>
            <w:tcW w:w="564" w:type="pct"/>
            <w:tcBorders>
              <w:top w:val="nil"/>
              <w:left w:val="single" w:sz="2" w:space="0" w:color="auto"/>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tcBorders>
          </w:tcPr>
          <w:p w:rsidR="00E96797" w:rsidRPr="000E5BF7" w:rsidRDefault="00E96797" w:rsidP="001F56CD">
            <w:pPr>
              <w:widowControl/>
              <w:spacing w:line="280" w:lineRule="exact"/>
              <w:jc w:val="center"/>
              <w:rPr>
                <w:rFonts w:ascii="宋体" w:hAnsi="宋体" w:cs="宋体"/>
                <w:bCs/>
                <w:kern w:val="0"/>
                <w:sz w:val="18"/>
                <w:szCs w:val="18"/>
              </w:rPr>
            </w:pPr>
          </w:p>
        </w:tc>
      </w:tr>
      <w:tr w:rsidR="00E96797" w:rsidRPr="000E5BF7" w:rsidTr="00A2604C">
        <w:trPr>
          <w:trHeight w:val="283"/>
        </w:trPr>
        <w:tc>
          <w:tcPr>
            <w:tcW w:w="1750" w:type="pct"/>
            <w:tcBorders>
              <w:top w:val="single" w:sz="2" w:space="0" w:color="auto"/>
              <w:bottom w:val="single" w:sz="2" w:space="0" w:color="auto"/>
              <w:right w:val="single" w:sz="2" w:space="0" w:color="auto"/>
            </w:tcBorders>
            <w:shd w:val="clear" w:color="auto" w:fill="auto"/>
            <w:vAlign w:val="center"/>
          </w:tcPr>
          <w:p w:rsidR="00E96797" w:rsidRPr="000E5BF7" w:rsidRDefault="00E96797" w:rsidP="001F56CD">
            <w:pPr>
              <w:widowControl/>
              <w:spacing w:line="280" w:lineRule="exact"/>
              <w:ind w:firstLineChars="100" w:firstLine="180"/>
              <w:jc w:val="left"/>
              <w:rPr>
                <w:rFonts w:ascii="宋体" w:hAnsi="宋体"/>
                <w:sz w:val="18"/>
              </w:rPr>
            </w:pPr>
            <w:r w:rsidRPr="000E5BF7">
              <w:rPr>
                <w:rFonts w:ascii="宋体" w:hAnsi="宋体"/>
                <w:sz w:val="18"/>
              </w:rPr>
              <w:t>#</w:t>
            </w:r>
            <w:r w:rsidRPr="000E5BF7">
              <w:rPr>
                <w:rFonts w:ascii="宋体" w:hAnsi="宋体" w:hint="eastAsia"/>
                <w:sz w:val="18"/>
              </w:rPr>
              <w:t>网络多媒体教室</w:t>
            </w:r>
          </w:p>
        </w:tc>
        <w:tc>
          <w:tcPr>
            <w:tcW w:w="587" w:type="pct"/>
            <w:tcBorders>
              <w:top w:val="single" w:sz="2" w:space="0" w:color="auto"/>
              <w:left w:val="single" w:sz="2" w:space="0" w:color="auto"/>
              <w:bottom w:val="single" w:sz="2" w:space="0" w:color="auto"/>
              <w:right w:val="single" w:sz="2" w:space="0" w:color="auto"/>
            </w:tcBorders>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间</w:t>
            </w:r>
          </w:p>
        </w:tc>
        <w:tc>
          <w:tcPr>
            <w:tcW w:w="407" w:type="pct"/>
            <w:tcBorders>
              <w:top w:val="single" w:sz="2" w:space="0" w:color="auto"/>
              <w:left w:val="single" w:sz="2" w:space="0" w:color="auto"/>
              <w:bottom w:val="single" w:sz="2" w:space="0" w:color="auto"/>
              <w:right w:val="single" w:sz="2" w:space="0" w:color="auto"/>
            </w:tcBorders>
            <w:shd w:val="clear" w:color="auto" w:fill="auto"/>
            <w:vAlign w:val="center"/>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22</w:t>
            </w:r>
          </w:p>
        </w:tc>
        <w:tc>
          <w:tcPr>
            <w:tcW w:w="564" w:type="pct"/>
            <w:tcBorders>
              <w:top w:val="nil"/>
              <w:left w:val="single" w:sz="2" w:space="0" w:color="auto"/>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tcBorders>
          </w:tcPr>
          <w:p w:rsidR="00E96797" w:rsidRPr="000E5BF7" w:rsidRDefault="00E96797" w:rsidP="001F56CD">
            <w:pPr>
              <w:widowControl/>
              <w:spacing w:line="280" w:lineRule="exact"/>
              <w:jc w:val="center"/>
              <w:rPr>
                <w:rFonts w:ascii="宋体" w:hAnsi="宋体" w:cs="宋体"/>
                <w:bCs/>
                <w:kern w:val="0"/>
                <w:sz w:val="18"/>
                <w:szCs w:val="18"/>
              </w:rPr>
            </w:pPr>
          </w:p>
        </w:tc>
      </w:tr>
      <w:tr w:rsidR="00E96797" w:rsidRPr="000E5BF7" w:rsidTr="00A2604C">
        <w:trPr>
          <w:trHeight w:val="283"/>
        </w:trPr>
        <w:tc>
          <w:tcPr>
            <w:tcW w:w="1750" w:type="pct"/>
            <w:tcBorders>
              <w:top w:val="single" w:sz="2" w:space="0" w:color="auto"/>
              <w:bottom w:val="single" w:sz="2" w:space="0" w:color="auto"/>
              <w:right w:val="single" w:sz="2" w:space="0" w:color="auto"/>
            </w:tcBorders>
            <w:shd w:val="clear" w:color="auto" w:fill="auto"/>
            <w:vAlign w:val="center"/>
          </w:tcPr>
          <w:p w:rsidR="00E96797" w:rsidRPr="000E5BF7" w:rsidRDefault="00E96797" w:rsidP="001F56CD">
            <w:pPr>
              <w:widowControl/>
              <w:spacing w:line="280" w:lineRule="exact"/>
              <w:jc w:val="left"/>
              <w:rPr>
                <w:rFonts w:ascii="宋体" w:hAnsi="宋体"/>
                <w:sz w:val="18"/>
              </w:rPr>
            </w:pPr>
            <w:r w:rsidRPr="000E5BF7">
              <w:rPr>
                <w:rFonts w:ascii="宋体" w:hAnsi="宋体" w:hint="eastAsia"/>
                <w:sz w:val="18"/>
              </w:rPr>
              <w:t>固定资产总值</w:t>
            </w:r>
          </w:p>
        </w:tc>
        <w:tc>
          <w:tcPr>
            <w:tcW w:w="587" w:type="pct"/>
            <w:tcBorders>
              <w:top w:val="single" w:sz="2" w:space="0" w:color="auto"/>
              <w:left w:val="single" w:sz="2" w:space="0" w:color="auto"/>
              <w:bottom w:val="single" w:sz="2" w:space="0" w:color="auto"/>
              <w:right w:val="single" w:sz="2" w:space="0" w:color="auto"/>
            </w:tcBorders>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万元</w:t>
            </w:r>
          </w:p>
        </w:tc>
        <w:tc>
          <w:tcPr>
            <w:tcW w:w="407" w:type="pct"/>
            <w:tcBorders>
              <w:top w:val="single" w:sz="2" w:space="0" w:color="auto"/>
              <w:left w:val="single" w:sz="2" w:space="0" w:color="auto"/>
              <w:bottom w:val="single" w:sz="2" w:space="0" w:color="auto"/>
              <w:right w:val="single" w:sz="2" w:space="0" w:color="auto"/>
            </w:tcBorders>
            <w:shd w:val="clear" w:color="auto" w:fill="auto"/>
            <w:vAlign w:val="center"/>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23</w:t>
            </w:r>
          </w:p>
        </w:tc>
        <w:tc>
          <w:tcPr>
            <w:tcW w:w="564" w:type="pct"/>
            <w:tcBorders>
              <w:top w:val="nil"/>
              <w:left w:val="single" w:sz="2" w:space="0" w:color="auto"/>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tcBorders>
          </w:tcPr>
          <w:p w:rsidR="00E96797" w:rsidRPr="000E5BF7" w:rsidRDefault="00E96797" w:rsidP="001F56CD">
            <w:pPr>
              <w:widowControl/>
              <w:spacing w:line="280" w:lineRule="exact"/>
              <w:jc w:val="center"/>
              <w:rPr>
                <w:rFonts w:ascii="宋体" w:hAnsi="宋体" w:cs="宋体"/>
                <w:bCs/>
                <w:kern w:val="0"/>
                <w:sz w:val="18"/>
                <w:szCs w:val="18"/>
              </w:rPr>
            </w:pPr>
          </w:p>
        </w:tc>
      </w:tr>
      <w:tr w:rsidR="00E96797" w:rsidRPr="000E5BF7" w:rsidTr="00A2604C">
        <w:trPr>
          <w:trHeight w:val="283"/>
        </w:trPr>
        <w:tc>
          <w:tcPr>
            <w:tcW w:w="1750" w:type="pct"/>
            <w:tcBorders>
              <w:top w:val="single" w:sz="2" w:space="0" w:color="auto"/>
              <w:bottom w:val="single" w:sz="2" w:space="0" w:color="auto"/>
              <w:right w:val="single" w:sz="2" w:space="0" w:color="auto"/>
            </w:tcBorders>
            <w:shd w:val="clear" w:color="auto" w:fill="auto"/>
            <w:vAlign w:val="center"/>
          </w:tcPr>
          <w:p w:rsidR="00E96797" w:rsidRPr="000E5BF7" w:rsidRDefault="00E96797" w:rsidP="001F56CD">
            <w:pPr>
              <w:widowControl/>
              <w:spacing w:line="280" w:lineRule="exact"/>
              <w:ind w:firstLineChars="100" w:firstLine="180"/>
              <w:jc w:val="left"/>
              <w:rPr>
                <w:rFonts w:ascii="宋体" w:hAnsi="宋体"/>
                <w:sz w:val="18"/>
              </w:rPr>
            </w:pPr>
            <w:r w:rsidRPr="000E5BF7">
              <w:rPr>
                <w:rFonts w:ascii="宋体" w:hAnsi="宋体"/>
                <w:sz w:val="18"/>
              </w:rPr>
              <w:t>#</w:t>
            </w:r>
            <w:r w:rsidRPr="000E5BF7">
              <w:rPr>
                <w:rFonts w:ascii="宋体" w:hAnsi="宋体" w:hint="eastAsia"/>
                <w:sz w:val="18"/>
              </w:rPr>
              <w:t>教学科研实习仪器设备资产值</w:t>
            </w:r>
          </w:p>
        </w:tc>
        <w:tc>
          <w:tcPr>
            <w:tcW w:w="587" w:type="pct"/>
            <w:tcBorders>
              <w:top w:val="single" w:sz="2" w:space="0" w:color="auto"/>
              <w:left w:val="single" w:sz="2" w:space="0" w:color="auto"/>
              <w:bottom w:val="single" w:sz="2" w:space="0" w:color="auto"/>
              <w:right w:val="single" w:sz="2" w:space="0" w:color="auto"/>
            </w:tcBorders>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万元</w:t>
            </w:r>
          </w:p>
        </w:tc>
        <w:tc>
          <w:tcPr>
            <w:tcW w:w="407" w:type="pct"/>
            <w:tcBorders>
              <w:top w:val="single" w:sz="2" w:space="0" w:color="auto"/>
              <w:left w:val="single" w:sz="2" w:space="0" w:color="auto"/>
              <w:bottom w:val="single" w:sz="2" w:space="0" w:color="auto"/>
              <w:right w:val="single" w:sz="2" w:space="0" w:color="auto"/>
            </w:tcBorders>
            <w:shd w:val="clear" w:color="auto" w:fill="auto"/>
            <w:vAlign w:val="center"/>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24</w:t>
            </w:r>
          </w:p>
        </w:tc>
        <w:tc>
          <w:tcPr>
            <w:tcW w:w="564" w:type="pct"/>
            <w:tcBorders>
              <w:top w:val="nil"/>
              <w:left w:val="single" w:sz="2" w:space="0" w:color="auto"/>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nil"/>
            </w:tcBorders>
          </w:tcPr>
          <w:p w:rsidR="00E96797" w:rsidRPr="000E5BF7" w:rsidRDefault="00E96797" w:rsidP="001F56CD">
            <w:pPr>
              <w:widowControl/>
              <w:spacing w:line="280" w:lineRule="exact"/>
              <w:jc w:val="center"/>
              <w:rPr>
                <w:rFonts w:ascii="宋体" w:hAnsi="宋体" w:cs="宋体"/>
                <w:bCs/>
                <w:kern w:val="0"/>
                <w:sz w:val="18"/>
                <w:szCs w:val="18"/>
              </w:rPr>
            </w:pPr>
          </w:p>
        </w:tc>
      </w:tr>
      <w:tr w:rsidR="00E96797" w:rsidRPr="000E5BF7" w:rsidTr="00A2604C">
        <w:trPr>
          <w:trHeight w:val="283"/>
        </w:trPr>
        <w:tc>
          <w:tcPr>
            <w:tcW w:w="1750" w:type="pct"/>
            <w:tcBorders>
              <w:top w:val="single" w:sz="2" w:space="0" w:color="auto"/>
              <w:bottom w:val="single" w:sz="8" w:space="0" w:color="auto"/>
              <w:right w:val="single" w:sz="2" w:space="0" w:color="auto"/>
            </w:tcBorders>
            <w:shd w:val="clear" w:color="auto" w:fill="auto"/>
            <w:vAlign w:val="center"/>
          </w:tcPr>
          <w:p w:rsidR="00E96797" w:rsidRPr="000E5BF7" w:rsidRDefault="00E96797" w:rsidP="001F56CD">
            <w:pPr>
              <w:widowControl/>
              <w:spacing w:line="280" w:lineRule="exact"/>
              <w:ind w:firstLineChars="200" w:firstLine="360"/>
              <w:jc w:val="left"/>
              <w:rPr>
                <w:rFonts w:ascii="宋体" w:hAnsi="宋体"/>
                <w:sz w:val="18"/>
              </w:rPr>
            </w:pPr>
            <w:r w:rsidRPr="000E5BF7">
              <w:rPr>
                <w:rFonts w:ascii="宋体" w:hAnsi="宋体"/>
                <w:sz w:val="18"/>
              </w:rPr>
              <w:t>#</w:t>
            </w:r>
            <w:r w:rsidRPr="000E5BF7">
              <w:rPr>
                <w:rFonts w:ascii="宋体" w:hAnsi="宋体" w:hint="eastAsia"/>
                <w:sz w:val="18"/>
              </w:rPr>
              <w:t>当年新增</w:t>
            </w:r>
          </w:p>
        </w:tc>
        <w:tc>
          <w:tcPr>
            <w:tcW w:w="587" w:type="pct"/>
            <w:tcBorders>
              <w:top w:val="single" w:sz="2" w:space="0" w:color="auto"/>
              <w:left w:val="single" w:sz="2" w:space="0" w:color="auto"/>
              <w:bottom w:val="single" w:sz="8" w:space="0" w:color="auto"/>
              <w:right w:val="single" w:sz="2" w:space="0" w:color="auto"/>
            </w:tcBorders>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万元</w:t>
            </w:r>
          </w:p>
        </w:tc>
        <w:tc>
          <w:tcPr>
            <w:tcW w:w="407" w:type="pct"/>
            <w:tcBorders>
              <w:top w:val="single" w:sz="2" w:space="0" w:color="auto"/>
              <w:left w:val="single" w:sz="2" w:space="0" w:color="auto"/>
              <w:bottom w:val="single" w:sz="8" w:space="0" w:color="auto"/>
              <w:right w:val="single" w:sz="2" w:space="0" w:color="auto"/>
            </w:tcBorders>
            <w:shd w:val="clear" w:color="auto" w:fill="auto"/>
            <w:vAlign w:val="center"/>
          </w:tcPr>
          <w:p w:rsidR="00E96797" w:rsidRPr="000E5BF7" w:rsidRDefault="00E96797" w:rsidP="001F56CD">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25</w:t>
            </w:r>
          </w:p>
        </w:tc>
        <w:tc>
          <w:tcPr>
            <w:tcW w:w="564" w:type="pct"/>
            <w:tcBorders>
              <w:top w:val="nil"/>
              <w:left w:val="single" w:sz="2" w:space="0" w:color="auto"/>
              <w:bottom w:val="single" w:sz="8" w:space="0" w:color="auto"/>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single" w:sz="8" w:space="0" w:color="auto"/>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single" w:sz="8" w:space="0" w:color="auto"/>
              <w:right w:val="nil"/>
            </w:tcBorders>
          </w:tcPr>
          <w:p w:rsidR="00E96797" w:rsidRPr="000E5BF7" w:rsidRDefault="00E96797" w:rsidP="001F56CD">
            <w:pPr>
              <w:widowControl/>
              <w:spacing w:line="280" w:lineRule="exact"/>
              <w:jc w:val="center"/>
              <w:rPr>
                <w:rFonts w:ascii="宋体" w:hAnsi="宋体" w:cs="宋体"/>
                <w:bCs/>
                <w:kern w:val="0"/>
                <w:sz w:val="18"/>
                <w:szCs w:val="18"/>
              </w:rPr>
            </w:pPr>
          </w:p>
        </w:tc>
        <w:tc>
          <w:tcPr>
            <w:tcW w:w="564" w:type="pct"/>
            <w:tcBorders>
              <w:top w:val="nil"/>
              <w:left w:val="nil"/>
              <w:bottom w:val="single" w:sz="8" w:space="0" w:color="auto"/>
            </w:tcBorders>
          </w:tcPr>
          <w:p w:rsidR="00E96797" w:rsidRPr="000E5BF7" w:rsidRDefault="00E96797" w:rsidP="001F56CD">
            <w:pPr>
              <w:widowControl/>
              <w:spacing w:line="280" w:lineRule="exact"/>
              <w:jc w:val="center"/>
              <w:rPr>
                <w:rFonts w:ascii="宋体" w:hAnsi="宋体" w:cs="宋体"/>
                <w:bCs/>
                <w:kern w:val="0"/>
                <w:sz w:val="18"/>
                <w:szCs w:val="18"/>
              </w:rPr>
            </w:pPr>
          </w:p>
        </w:tc>
      </w:tr>
    </w:tbl>
    <w:p w:rsidR="00E96797" w:rsidRPr="000E5BF7" w:rsidRDefault="00E96797" w:rsidP="00E96797">
      <w:pPr>
        <w:spacing w:line="240" w:lineRule="exact"/>
        <w:ind w:rightChars="-381" w:right="-800"/>
        <w:rPr>
          <w:rFonts w:ascii="宋体" w:hAnsi="宋体"/>
          <w:sz w:val="18"/>
          <w:szCs w:val="18"/>
        </w:rPr>
      </w:pPr>
      <w:r w:rsidRPr="000E5BF7">
        <w:rPr>
          <w:rFonts w:ascii="宋体" w:hAnsi="宋体" w:hint="eastAsia"/>
          <w:sz w:val="18"/>
        </w:rPr>
        <w:t>单位负责人：</w:t>
      </w:r>
      <w:r w:rsidRPr="000E5BF7">
        <w:rPr>
          <w:rFonts w:ascii="宋体" w:hAnsi="宋体"/>
          <w:sz w:val="18"/>
        </w:rPr>
        <w:t xml:space="preserve">         统计负责人：        填表人：     联系电话：      </w:t>
      </w:r>
      <w:r w:rsidRPr="000E5BF7">
        <w:rPr>
          <w:rFonts w:ascii="宋体" w:hAnsi="宋体" w:hint="eastAsia"/>
          <w:sz w:val="18"/>
          <w:szCs w:val="18"/>
        </w:rPr>
        <w:t>报出日期：</w:t>
      </w:r>
      <w:r w:rsidRPr="000E5BF7">
        <w:rPr>
          <w:rFonts w:ascii="宋体" w:hAnsi="宋体"/>
          <w:sz w:val="18"/>
          <w:szCs w:val="18"/>
        </w:rPr>
        <w:t>202  年  月  日</w:t>
      </w:r>
    </w:p>
    <w:p w:rsidR="00E96797" w:rsidRPr="000E5BF7" w:rsidRDefault="00E96797" w:rsidP="00E96797">
      <w:pPr>
        <w:spacing w:line="240" w:lineRule="exact"/>
        <w:rPr>
          <w:rFonts w:ascii="宋体" w:hAnsi="宋体"/>
          <w:sz w:val="18"/>
          <w:szCs w:val="18"/>
        </w:rPr>
      </w:pPr>
      <w:r w:rsidRPr="000E5BF7">
        <w:rPr>
          <w:rFonts w:ascii="宋体" w:hAnsi="宋体" w:hint="eastAsia"/>
          <w:sz w:val="18"/>
          <w:szCs w:val="18"/>
        </w:rPr>
        <w:t>说明：</w:t>
      </w:r>
    </w:p>
    <w:p w:rsidR="00E96797" w:rsidRPr="000E5BF7" w:rsidRDefault="00E96797" w:rsidP="00E96797">
      <w:pPr>
        <w:spacing w:line="240" w:lineRule="exact"/>
        <w:rPr>
          <w:rFonts w:ascii="宋体" w:hAnsi="宋体"/>
          <w:sz w:val="18"/>
          <w:szCs w:val="18"/>
        </w:rPr>
      </w:pPr>
      <w:r w:rsidRPr="000E5BF7">
        <w:rPr>
          <w:rFonts w:ascii="宋体" w:hAnsi="宋体"/>
          <w:sz w:val="18"/>
          <w:szCs w:val="18"/>
        </w:rPr>
        <w:t>1.</w:t>
      </w:r>
      <w:r w:rsidRPr="000E5BF7">
        <w:rPr>
          <w:rFonts w:ascii="宋体" w:hAnsi="宋体" w:hint="eastAsia"/>
          <w:sz w:val="18"/>
          <w:szCs w:val="18"/>
        </w:rPr>
        <w:t>填报范围：</w:t>
      </w:r>
    </w:p>
    <w:p w:rsidR="00E96797" w:rsidRPr="000E5BF7" w:rsidRDefault="00E96797" w:rsidP="00E96797">
      <w:pPr>
        <w:spacing w:line="240" w:lineRule="exact"/>
        <w:ind w:firstLineChars="200" w:firstLine="360"/>
        <w:rPr>
          <w:rFonts w:ascii="宋体" w:hAnsi="宋体"/>
          <w:sz w:val="18"/>
          <w:szCs w:val="18"/>
        </w:rPr>
      </w:pPr>
      <w:r w:rsidRPr="000E5BF7">
        <w:rPr>
          <w:rFonts w:ascii="宋体" w:hAnsi="宋体" w:hint="eastAsia"/>
          <w:sz w:val="18"/>
          <w:szCs w:val="18"/>
        </w:rPr>
        <w:t>本表由中等职业学校（包括调整后中等职业学校、中等技术学校、中等师范学校、成人中等专业学校、职业高中学校、其他中职机构</w:t>
      </w:r>
      <w:ins w:id="3" w:author="罗兰" w:date="2023-08-01T15:06:00Z">
        <w:r w:rsidRPr="00B16ECF">
          <w:rPr>
            <w:rFonts w:ascii="宋体" w:hAnsi="宋体" w:hint="eastAsia"/>
            <w:sz w:val="18"/>
            <w:szCs w:val="18"/>
            <w:highlight w:val="yellow"/>
          </w:rPr>
          <w:t>、残疾人中等职业学校</w:t>
        </w:r>
      </w:ins>
      <w:r w:rsidRPr="000E5BF7">
        <w:rPr>
          <w:rFonts w:ascii="宋体" w:hAnsi="宋体" w:hint="eastAsia"/>
          <w:sz w:val="18"/>
          <w:szCs w:val="18"/>
        </w:rPr>
        <w:t>）、大学、学院、独立学院、本科层次职业学校、高等职业学校、高等专科学校、成人高校（包括职工高校、农民高校、管理干部学院、教育学院、独立函授学院、广播电视大学、其他成人高教机构）、其他普通高教机构（分校或大专班）填报。</w:t>
      </w:r>
    </w:p>
    <w:p w:rsidR="00E96797" w:rsidRPr="000E5BF7" w:rsidRDefault="00E96797" w:rsidP="00E96797">
      <w:pPr>
        <w:tabs>
          <w:tab w:val="left" w:pos="567"/>
        </w:tabs>
        <w:spacing w:line="240" w:lineRule="exact"/>
        <w:ind w:left="1985" w:hangingChars="1103" w:hanging="1985"/>
        <w:rPr>
          <w:rFonts w:ascii="宋体" w:hAnsi="宋体"/>
          <w:sz w:val="18"/>
          <w:szCs w:val="18"/>
        </w:rPr>
      </w:pPr>
      <w:r w:rsidRPr="000E5BF7">
        <w:rPr>
          <w:rFonts w:ascii="宋体" w:hAnsi="宋体"/>
          <w:sz w:val="18"/>
          <w:szCs w:val="18"/>
        </w:rPr>
        <w:t>2.</w:t>
      </w:r>
      <w:r w:rsidRPr="000E5BF7">
        <w:rPr>
          <w:rFonts w:ascii="宋体" w:hAnsi="宋体" w:hint="eastAsia"/>
          <w:sz w:val="18"/>
          <w:szCs w:val="18"/>
        </w:rPr>
        <w:t>填报说明：</w:t>
      </w:r>
    </w:p>
    <w:p w:rsidR="00E96797" w:rsidRPr="000E5BF7" w:rsidRDefault="00E96797" w:rsidP="00E96797">
      <w:pPr>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w:t>
      </w:r>
      <w:r w:rsidRPr="000E5BF7">
        <w:rPr>
          <w:rFonts w:ascii="宋体" w:hAnsi="宋体" w:hint="eastAsia"/>
          <w:sz w:val="18"/>
          <w:szCs w:val="18"/>
        </w:rPr>
        <w:t>）占地面积是指学校校园内的土地面积，不包括校园外学校拥有的农场、林场及校办工厂等土地面积。</w:t>
      </w:r>
    </w:p>
    <w:p w:rsidR="00E96797" w:rsidRPr="000E5BF7" w:rsidRDefault="00E96797" w:rsidP="00E96797">
      <w:pPr>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2</w:t>
      </w:r>
      <w:r w:rsidRPr="000E5BF7">
        <w:rPr>
          <w:rFonts w:ascii="宋体" w:hAnsi="宋体" w:hint="eastAsia"/>
          <w:sz w:val="18"/>
          <w:szCs w:val="18"/>
        </w:rPr>
        <w:t>）绿化用地面积是指学校占地面积中用于种植花草、树木以及天然林的土地面积。包括集中绿地、水面和供教学实践的种植园及小动物饲养园。</w:t>
      </w:r>
    </w:p>
    <w:p w:rsidR="00E96797" w:rsidRPr="000E5BF7" w:rsidRDefault="00E96797" w:rsidP="00E96797">
      <w:pPr>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3</w:t>
      </w:r>
      <w:r w:rsidRPr="000E5BF7">
        <w:rPr>
          <w:rFonts w:ascii="宋体" w:hAnsi="宋体" w:hint="eastAsia"/>
          <w:sz w:val="18"/>
          <w:szCs w:val="18"/>
        </w:rPr>
        <w:t>）运动场地面积是指学校专门用于室外体育运动并有相应设施所占用的土地面积。包括田径场地、球类场地、固定体育器械场地。</w:t>
      </w:r>
    </w:p>
    <w:p w:rsidR="00E96797" w:rsidRPr="000E5BF7" w:rsidRDefault="00E96797" w:rsidP="00E96797">
      <w:pPr>
        <w:spacing w:line="240" w:lineRule="exact"/>
        <w:ind w:firstLineChars="200" w:firstLine="360"/>
        <w:rPr>
          <w:rFonts w:ascii="宋体" w:hAnsi="宋体"/>
          <w:sz w:val="18"/>
          <w:szCs w:val="18"/>
        </w:rPr>
      </w:pPr>
      <w:r w:rsidRPr="000E5BF7">
        <w:rPr>
          <w:rFonts w:ascii="宋体" w:hAnsi="宋体"/>
          <w:sz w:val="18"/>
          <w:szCs w:val="18"/>
        </w:rPr>
        <w:t>（4）</w:t>
      </w:r>
      <w:r w:rsidRPr="000E5BF7">
        <w:rPr>
          <w:rFonts w:ascii="宋体" w:hAnsi="宋体" w:hint="eastAsia"/>
          <w:sz w:val="18"/>
          <w:szCs w:val="18"/>
        </w:rPr>
        <w:t>校园足球场是指建在校园内，按相关建设标准建设的专门用于足球运动训练、比赛、健身等使用的室内外体育场地。场地至少包括比赛区域（划线区）和缓冲区，其中对于比赛区（划线区），</w:t>
      </w:r>
      <w:r w:rsidRPr="000E5BF7">
        <w:rPr>
          <w:rFonts w:ascii="宋体" w:hAnsi="宋体"/>
          <w:sz w:val="18"/>
          <w:szCs w:val="18"/>
        </w:rPr>
        <w:t>11</w:t>
      </w:r>
      <w:r w:rsidRPr="000E5BF7">
        <w:rPr>
          <w:rFonts w:ascii="宋体" w:hAnsi="宋体" w:hint="eastAsia"/>
          <w:sz w:val="18"/>
          <w:szCs w:val="18"/>
        </w:rPr>
        <w:t>人制足球场的一般不小于</w:t>
      </w:r>
      <w:r w:rsidRPr="000E5BF7">
        <w:rPr>
          <w:rFonts w:ascii="宋体" w:hAnsi="宋体"/>
          <w:sz w:val="18"/>
          <w:szCs w:val="18"/>
        </w:rPr>
        <w:t>90*45</w:t>
      </w:r>
      <w:r w:rsidRPr="000E5BF7">
        <w:rPr>
          <w:rFonts w:ascii="宋体" w:hAnsi="宋体" w:hint="eastAsia"/>
          <w:sz w:val="18"/>
          <w:szCs w:val="18"/>
        </w:rPr>
        <w:t>米，</w:t>
      </w:r>
      <w:r w:rsidRPr="000E5BF7">
        <w:rPr>
          <w:rFonts w:ascii="宋体" w:hAnsi="宋体"/>
          <w:sz w:val="18"/>
          <w:szCs w:val="18"/>
        </w:rPr>
        <w:t>7</w:t>
      </w:r>
      <w:r w:rsidRPr="000E5BF7">
        <w:rPr>
          <w:rFonts w:ascii="宋体" w:hAnsi="宋体" w:hint="eastAsia"/>
          <w:sz w:val="18"/>
          <w:szCs w:val="18"/>
        </w:rPr>
        <w:t>人制足球场一般不小于</w:t>
      </w:r>
      <w:r w:rsidRPr="000E5BF7">
        <w:rPr>
          <w:rFonts w:ascii="宋体" w:hAnsi="宋体"/>
          <w:sz w:val="18"/>
          <w:szCs w:val="18"/>
        </w:rPr>
        <w:t>60*40</w:t>
      </w:r>
      <w:r w:rsidRPr="000E5BF7">
        <w:rPr>
          <w:rFonts w:ascii="宋体" w:hAnsi="宋体" w:hint="eastAsia"/>
          <w:sz w:val="18"/>
          <w:szCs w:val="18"/>
        </w:rPr>
        <w:t>米，</w:t>
      </w:r>
      <w:r w:rsidRPr="000E5BF7">
        <w:rPr>
          <w:rFonts w:ascii="宋体" w:hAnsi="宋体"/>
          <w:sz w:val="18"/>
          <w:szCs w:val="18"/>
        </w:rPr>
        <w:t>5</w:t>
      </w:r>
      <w:r w:rsidRPr="000E5BF7">
        <w:rPr>
          <w:rFonts w:ascii="宋体" w:hAnsi="宋体" w:hint="eastAsia"/>
          <w:sz w:val="18"/>
          <w:szCs w:val="18"/>
        </w:rPr>
        <w:t>人制足球场一般不小于</w:t>
      </w:r>
      <w:r w:rsidRPr="000E5BF7">
        <w:rPr>
          <w:rFonts w:ascii="宋体" w:hAnsi="宋体"/>
          <w:sz w:val="18"/>
          <w:szCs w:val="18"/>
        </w:rPr>
        <w:t>25*15</w:t>
      </w:r>
      <w:r w:rsidRPr="000E5BF7">
        <w:rPr>
          <w:rFonts w:ascii="宋体" w:hAnsi="宋体" w:hint="eastAsia"/>
          <w:sz w:val="18"/>
          <w:szCs w:val="18"/>
        </w:rPr>
        <w:t>米；缓冲区为边和底线外各</w:t>
      </w:r>
      <w:r w:rsidRPr="000E5BF7">
        <w:rPr>
          <w:rFonts w:ascii="宋体" w:hAnsi="宋体"/>
          <w:sz w:val="18"/>
          <w:szCs w:val="18"/>
        </w:rPr>
        <w:t>1</w:t>
      </w:r>
      <w:r w:rsidRPr="000E5BF7">
        <w:rPr>
          <w:rFonts w:ascii="宋体" w:hAnsi="宋体" w:hint="eastAsia"/>
          <w:sz w:val="18"/>
          <w:szCs w:val="18"/>
        </w:rPr>
        <w:t>米。</w:t>
      </w:r>
    </w:p>
    <w:p w:rsidR="00E96797" w:rsidRPr="000E5BF7" w:rsidRDefault="00E96797" w:rsidP="00E96797">
      <w:pPr>
        <w:spacing w:line="240" w:lineRule="exact"/>
        <w:ind w:firstLineChars="200" w:firstLine="360"/>
        <w:rPr>
          <w:rFonts w:ascii="宋体" w:hAnsi="宋体"/>
          <w:sz w:val="18"/>
          <w:szCs w:val="18"/>
        </w:rPr>
      </w:pPr>
      <w:r w:rsidRPr="000E5BF7">
        <w:rPr>
          <w:rFonts w:ascii="宋体" w:hAnsi="宋体"/>
          <w:sz w:val="18"/>
          <w:szCs w:val="18"/>
        </w:rPr>
        <w:t>（5）</w:t>
      </w:r>
      <w:r w:rsidRPr="000E5BF7">
        <w:rPr>
          <w:rFonts w:ascii="宋体" w:hAnsi="宋体" w:hint="eastAsia"/>
          <w:sz w:val="18"/>
          <w:szCs w:val="18"/>
        </w:rPr>
        <w:t>图书是指学校图书阅览室拥有的正式出版书籍。</w:t>
      </w:r>
    </w:p>
    <w:p w:rsidR="00E96797" w:rsidRPr="000E5BF7" w:rsidRDefault="00E96797" w:rsidP="00E96797">
      <w:pPr>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6</w:t>
      </w:r>
      <w:r w:rsidRPr="000E5BF7">
        <w:rPr>
          <w:rFonts w:ascii="宋体" w:hAnsi="宋体" w:hint="eastAsia"/>
          <w:sz w:val="18"/>
          <w:szCs w:val="18"/>
        </w:rPr>
        <w:t>）图书当年新增包括购买，接受捐赠、政府划拨调配等。</w:t>
      </w:r>
    </w:p>
    <w:p w:rsidR="00E96797" w:rsidRPr="000E5BF7" w:rsidRDefault="00E96797" w:rsidP="00E96797">
      <w:pPr>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7</w:t>
      </w:r>
      <w:r w:rsidRPr="000E5BF7">
        <w:rPr>
          <w:rFonts w:ascii="宋体" w:hAnsi="宋体" w:hint="eastAsia"/>
          <w:sz w:val="18"/>
          <w:szCs w:val="18"/>
        </w:rPr>
        <w:t>）电子图书（册）指统计纳入馆藏目录可供使用的电子图书的数量，包括与图书类似的出版物，如研究报告、会议论文集、标准等以全文电子图书数据库形式和按单种挑选订购的电子图书。电子图书</w:t>
      </w:r>
      <w:r w:rsidRPr="000E5BF7">
        <w:rPr>
          <w:rFonts w:ascii="宋体" w:hAnsi="宋体"/>
          <w:sz w:val="18"/>
          <w:szCs w:val="18"/>
        </w:rPr>
        <w:t>1</w:t>
      </w:r>
      <w:r w:rsidRPr="000E5BF7">
        <w:rPr>
          <w:rFonts w:ascii="宋体" w:hAnsi="宋体" w:hint="eastAsia"/>
          <w:sz w:val="18"/>
          <w:szCs w:val="18"/>
        </w:rPr>
        <w:t>种算</w:t>
      </w:r>
      <w:r w:rsidRPr="000E5BF7">
        <w:rPr>
          <w:rFonts w:ascii="宋体" w:hAnsi="宋体"/>
          <w:sz w:val="18"/>
          <w:szCs w:val="18"/>
        </w:rPr>
        <w:t>1</w:t>
      </w:r>
      <w:r w:rsidRPr="000E5BF7">
        <w:rPr>
          <w:rFonts w:ascii="宋体" w:hAnsi="宋体" w:hint="eastAsia"/>
          <w:sz w:val="18"/>
          <w:szCs w:val="18"/>
        </w:rPr>
        <w:t>册，不同数据库包含的同种书分别计算。试用的数字资源和免费使用的数字资源，随纸本书刊所配的光盘以及非书资料，不作为数字资源计量。</w:t>
      </w:r>
    </w:p>
    <w:p w:rsidR="00E96797" w:rsidRPr="000E5BF7" w:rsidRDefault="00E96797" w:rsidP="00E96797">
      <w:pPr>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8</w:t>
      </w:r>
      <w:r w:rsidRPr="000E5BF7">
        <w:rPr>
          <w:rFonts w:ascii="宋体" w:hAnsi="宋体" w:hint="eastAsia"/>
          <w:sz w:val="18"/>
          <w:szCs w:val="18"/>
        </w:rPr>
        <w:t>）电子期刊（册）指统计纳入馆藏目录可供使用的全文电子期刊的数量，包括与期刊类似的连续出版物等以全文电子期刊数据库形式和按单种挑选订购的全文电子期刊。中文电子期刊每种每年算</w:t>
      </w:r>
      <w:r w:rsidRPr="000E5BF7">
        <w:rPr>
          <w:rFonts w:ascii="宋体" w:hAnsi="宋体"/>
          <w:sz w:val="18"/>
          <w:szCs w:val="18"/>
        </w:rPr>
        <w:t>1</w:t>
      </w:r>
      <w:r w:rsidRPr="000E5BF7">
        <w:rPr>
          <w:rFonts w:ascii="宋体" w:hAnsi="宋体" w:hint="eastAsia"/>
          <w:sz w:val="18"/>
          <w:szCs w:val="18"/>
        </w:rPr>
        <w:t>册，外文电子期刊每种每年算</w:t>
      </w:r>
      <w:r w:rsidRPr="000E5BF7">
        <w:rPr>
          <w:rFonts w:ascii="宋体" w:hAnsi="宋体"/>
          <w:sz w:val="18"/>
          <w:szCs w:val="18"/>
        </w:rPr>
        <w:t>2</w:t>
      </w:r>
      <w:r w:rsidRPr="000E5BF7">
        <w:rPr>
          <w:rFonts w:ascii="宋体" w:hAnsi="宋体" w:hint="eastAsia"/>
          <w:sz w:val="18"/>
          <w:szCs w:val="18"/>
        </w:rPr>
        <w:t>册，不同数据库包含的同种期刊分别计算。试用的数字资源和免费使用的数字资源，随纸本书刊所配的光盘以及非书资料，不作为数字资源计量。</w:t>
      </w:r>
    </w:p>
    <w:p w:rsidR="00E96797" w:rsidRPr="000E5BF7" w:rsidRDefault="00E96797" w:rsidP="00E96797">
      <w:pPr>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9</w:t>
      </w:r>
      <w:r w:rsidRPr="000E5BF7">
        <w:rPr>
          <w:rFonts w:ascii="宋体" w:hAnsi="宋体" w:hint="eastAsia"/>
          <w:sz w:val="18"/>
          <w:szCs w:val="18"/>
        </w:rPr>
        <w:t>）</w:t>
      </w:r>
      <w:r w:rsidRPr="00B16ECF">
        <w:rPr>
          <w:rFonts w:ascii="宋体" w:hAnsi="宋体" w:hint="eastAsia"/>
          <w:sz w:val="18"/>
          <w:szCs w:val="18"/>
        </w:rPr>
        <w:t>学位论文（册）指统计纳入馆藏目录可供使用的电子版学位论文的数量，</w:t>
      </w:r>
      <w:r w:rsidRPr="00B16ECF">
        <w:rPr>
          <w:rFonts w:ascii="宋体" w:hAnsi="宋体" w:hint="eastAsia"/>
          <w:sz w:val="18"/>
          <w:szCs w:val="18"/>
          <w:highlight w:val="yellow"/>
        </w:rPr>
        <w:t>包括</w:t>
      </w:r>
      <w:r w:rsidRPr="00F26044">
        <w:rPr>
          <w:rFonts w:ascii="宋体" w:hAnsi="宋体" w:hint="eastAsia"/>
          <w:sz w:val="18"/>
          <w:szCs w:val="18"/>
        </w:rPr>
        <w:t>本校原生的</w:t>
      </w:r>
      <w:r w:rsidRPr="00B16ECF">
        <w:rPr>
          <w:rFonts w:ascii="宋体" w:hAnsi="宋体" w:hint="eastAsia"/>
          <w:sz w:val="18"/>
          <w:szCs w:val="18"/>
        </w:rPr>
        <w:t>和付费购买的学位论文等以全文学位论文数据库形式和按单种挑选订购全文电子版学位论文。</w:t>
      </w:r>
      <w:r w:rsidRPr="00B16ECF">
        <w:rPr>
          <w:rFonts w:ascii="宋体" w:hAnsi="宋体"/>
          <w:sz w:val="18"/>
          <w:szCs w:val="18"/>
        </w:rPr>
        <w:t>1</w:t>
      </w:r>
      <w:r w:rsidRPr="00B16ECF">
        <w:rPr>
          <w:rFonts w:ascii="宋体" w:hAnsi="宋体" w:hint="eastAsia"/>
          <w:sz w:val="18"/>
          <w:szCs w:val="18"/>
        </w:rPr>
        <w:t>种算</w:t>
      </w:r>
      <w:r w:rsidRPr="00B16ECF">
        <w:rPr>
          <w:rFonts w:ascii="宋体" w:hAnsi="宋体"/>
          <w:sz w:val="18"/>
          <w:szCs w:val="18"/>
        </w:rPr>
        <w:t>1</w:t>
      </w:r>
      <w:r w:rsidRPr="00B16ECF">
        <w:rPr>
          <w:rFonts w:ascii="宋体" w:hAnsi="宋体" w:hint="eastAsia"/>
          <w:sz w:val="18"/>
          <w:szCs w:val="18"/>
        </w:rPr>
        <w:t>册，不同数据库包含的同种学位论文分别计算。试用的数字资源和免费使用的数字资源，随纸本书刊所配的光盘以及非书资料，不作为数字资源计量。</w:t>
      </w:r>
    </w:p>
    <w:p w:rsidR="00E96797" w:rsidRPr="000E5BF7" w:rsidRDefault="00E96797" w:rsidP="00E96797">
      <w:pPr>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10</w:t>
      </w:r>
      <w:r w:rsidRPr="000E5BF7">
        <w:rPr>
          <w:rFonts w:ascii="宋体" w:hAnsi="宋体" w:hint="eastAsia"/>
          <w:sz w:val="18"/>
          <w:szCs w:val="18"/>
        </w:rPr>
        <w:t>）音视频（小时）包括自建的和付费购买的音视频资料，音视频资源按累计时长计算，时长</w:t>
      </w:r>
      <w:r w:rsidRPr="000E5BF7">
        <w:rPr>
          <w:rFonts w:ascii="宋体" w:hAnsi="宋体"/>
          <w:sz w:val="18"/>
          <w:szCs w:val="18"/>
        </w:rPr>
        <w:t>1</w:t>
      </w:r>
      <w:r w:rsidRPr="000E5BF7">
        <w:rPr>
          <w:rFonts w:ascii="宋体" w:hAnsi="宋体" w:hint="eastAsia"/>
          <w:sz w:val="18"/>
          <w:szCs w:val="18"/>
        </w:rPr>
        <w:t>小时参照</w:t>
      </w:r>
      <w:r w:rsidRPr="000E5BF7">
        <w:rPr>
          <w:rFonts w:ascii="宋体" w:hAnsi="宋体"/>
          <w:sz w:val="18"/>
          <w:szCs w:val="18"/>
        </w:rPr>
        <w:t>1</w:t>
      </w:r>
      <w:r w:rsidRPr="000E5BF7">
        <w:rPr>
          <w:rFonts w:ascii="宋体" w:hAnsi="宋体" w:hint="eastAsia"/>
          <w:sz w:val="18"/>
          <w:szCs w:val="18"/>
        </w:rPr>
        <w:t>册图书计算。试用的数字资源和免费使用的数字资源，随纸本书刊所配的光盘以及非书资料，不作为数字资源计量。</w:t>
      </w:r>
    </w:p>
    <w:p w:rsidR="00E96797" w:rsidRPr="000E5BF7" w:rsidRDefault="00E96797" w:rsidP="00E96797">
      <w:pPr>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11</w:t>
      </w:r>
      <w:r w:rsidRPr="000E5BF7">
        <w:rPr>
          <w:rFonts w:ascii="宋体" w:hAnsi="宋体" w:hint="eastAsia"/>
          <w:sz w:val="18"/>
          <w:szCs w:val="18"/>
        </w:rPr>
        <w:t>）职业教育仿真实训资源量是指根据《职业院校数字校园建设规范》，一切可用于职业教育教学实践环节的数字化资源总数，包括用于工程设计与制造的计算机辅助设计（</w:t>
      </w:r>
      <w:r w:rsidRPr="000E5BF7">
        <w:rPr>
          <w:rFonts w:ascii="宋体" w:hAnsi="宋体"/>
          <w:sz w:val="18"/>
          <w:szCs w:val="18"/>
        </w:rPr>
        <w:t>CAD）和计算机辅助工程（CAE）软件数，用于职业训练过程的仿真实训软件数等。</w:t>
      </w:r>
    </w:p>
    <w:p w:rsidR="00E96797" w:rsidRPr="000E5BF7" w:rsidRDefault="00E96797" w:rsidP="00E96797">
      <w:pPr>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12</w:t>
      </w:r>
      <w:r w:rsidRPr="000E5BF7">
        <w:rPr>
          <w:rFonts w:ascii="宋体" w:hAnsi="宋体" w:hint="eastAsia"/>
          <w:sz w:val="18"/>
          <w:szCs w:val="18"/>
        </w:rPr>
        <w:t>）仿真实验软件指将多媒体技术应用于实验环节中，以期达到观察现象、学会方法、自主操作的效果，其主要教学目的是验证理论、巩固知识、培养兴趣以及培养分析问题与解决问题的能力</w:t>
      </w:r>
      <w:r>
        <w:rPr>
          <w:rFonts w:ascii="宋体" w:hAnsi="宋体" w:hint="eastAsia"/>
          <w:sz w:val="18"/>
          <w:szCs w:val="18"/>
        </w:rPr>
        <w:t>。</w:t>
      </w:r>
    </w:p>
    <w:p w:rsidR="00E96797" w:rsidRPr="000E5BF7" w:rsidRDefault="00E96797" w:rsidP="00E96797">
      <w:pPr>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13</w:t>
      </w:r>
      <w:r w:rsidRPr="000E5BF7">
        <w:rPr>
          <w:rFonts w:ascii="宋体" w:hAnsi="宋体" w:hint="eastAsia"/>
          <w:sz w:val="18"/>
          <w:szCs w:val="18"/>
        </w:rPr>
        <w:t>）仿真实训软件指应用于职业技能训练过程的软件，以期达到熟悉操作、技能养成的目的</w:t>
      </w:r>
      <w:r>
        <w:rPr>
          <w:rFonts w:ascii="宋体" w:hAnsi="宋体" w:hint="eastAsia"/>
          <w:sz w:val="18"/>
          <w:szCs w:val="18"/>
        </w:rPr>
        <w:t>。</w:t>
      </w:r>
    </w:p>
    <w:p w:rsidR="00E96797" w:rsidRPr="000E5BF7" w:rsidRDefault="00E96797" w:rsidP="00E96797">
      <w:pPr>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14</w:t>
      </w:r>
      <w:r w:rsidRPr="000E5BF7">
        <w:rPr>
          <w:rFonts w:ascii="宋体" w:hAnsi="宋体" w:hint="eastAsia"/>
          <w:sz w:val="18"/>
          <w:szCs w:val="18"/>
        </w:rPr>
        <w:t>）仿真实习软件指用于生产性实习中的仿真软件，主要目的是缓解下厂实习难的问题。</w:t>
      </w:r>
    </w:p>
    <w:p w:rsidR="00E96797" w:rsidRPr="000E5BF7" w:rsidRDefault="00E96797" w:rsidP="00E96797">
      <w:pPr>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15</w:t>
      </w:r>
      <w:r w:rsidRPr="000E5BF7">
        <w:rPr>
          <w:rFonts w:ascii="宋体" w:hAnsi="宋体" w:hint="eastAsia"/>
          <w:sz w:val="18"/>
          <w:szCs w:val="18"/>
        </w:rPr>
        <w:t>）数字终端数是指计入学校固定资产的、能接入有线或无线网络的各种数字计算设备数量，主要包括个人台式、笔记本电脑、平板电脑（</w:t>
      </w:r>
      <w:r w:rsidRPr="000E5BF7">
        <w:rPr>
          <w:rFonts w:ascii="宋体" w:hAnsi="宋体"/>
          <w:sz w:val="18"/>
          <w:szCs w:val="18"/>
        </w:rPr>
        <w:t>Pad</w:t>
      </w:r>
      <w:r w:rsidRPr="000E5BF7">
        <w:rPr>
          <w:rFonts w:ascii="宋体" w:hAnsi="宋体" w:hint="eastAsia"/>
          <w:sz w:val="18"/>
          <w:szCs w:val="18"/>
        </w:rPr>
        <w:t>）和各种新媒体技术设备的台数。</w:t>
      </w:r>
    </w:p>
    <w:p w:rsidR="00E96797" w:rsidRPr="000E5BF7" w:rsidRDefault="00E96797" w:rsidP="00E96797">
      <w:pPr>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16</w:t>
      </w:r>
      <w:r w:rsidRPr="000E5BF7">
        <w:rPr>
          <w:rFonts w:ascii="宋体" w:hAnsi="宋体" w:hint="eastAsia"/>
          <w:sz w:val="18"/>
          <w:szCs w:val="18"/>
        </w:rPr>
        <w:t>） 教师终端数是指为专任教师配备的教学用台式机、笔记本电脑、平板电脑台数和新媒体技术设备。</w:t>
      </w:r>
    </w:p>
    <w:p w:rsidR="00E96797" w:rsidRPr="000E5BF7" w:rsidRDefault="00E96797" w:rsidP="00E96797">
      <w:pPr>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17</w:t>
      </w:r>
      <w:r w:rsidRPr="000E5BF7">
        <w:rPr>
          <w:rFonts w:ascii="宋体" w:hAnsi="宋体" w:hint="eastAsia"/>
          <w:sz w:val="18"/>
          <w:szCs w:val="18"/>
        </w:rPr>
        <w:t>）学生终端数是指为学生配备的学习用台式机、笔记本电脑、平板电脑台数和新媒体技术设备。</w:t>
      </w:r>
    </w:p>
    <w:p w:rsidR="00E96797" w:rsidRPr="000E5BF7" w:rsidRDefault="00E96797" w:rsidP="00E96797">
      <w:pPr>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18</w:t>
      </w:r>
      <w:r w:rsidRPr="000E5BF7">
        <w:rPr>
          <w:rFonts w:ascii="宋体" w:hAnsi="宋体" w:hint="eastAsia"/>
          <w:sz w:val="18"/>
          <w:szCs w:val="18"/>
        </w:rPr>
        <w:t>）固定资产总值是指学校（单位）为满足自身开展业务活动或其他活动需要而控制的使用期限超过一年，单位价值在</w:t>
      </w:r>
      <w:r w:rsidRPr="000E5BF7">
        <w:rPr>
          <w:rFonts w:ascii="宋体" w:hAnsi="宋体"/>
          <w:sz w:val="18"/>
          <w:szCs w:val="18"/>
        </w:rPr>
        <w:t>1000</w:t>
      </w:r>
      <w:r w:rsidRPr="000E5BF7">
        <w:rPr>
          <w:rFonts w:ascii="宋体" w:hAnsi="宋体" w:hint="eastAsia"/>
          <w:sz w:val="18"/>
          <w:szCs w:val="18"/>
        </w:rPr>
        <w:t>元以上（其中：专用设备单位价值在</w:t>
      </w:r>
      <w:r w:rsidRPr="000E5BF7">
        <w:rPr>
          <w:rFonts w:ascii="宋体" w:hAnsi="宋体"/>
          <w:sz w:val="18"/>
          <w:szCs w:val="18"/>
        </w:rPr>
        <w:t>1500</w:t>
      </w:r>
      <w:r w:rsidRPr="000E5BF7">
        <w:rPr>
          <w:rFonts w:ascii="宋体" w:hAnsi="宋体" w:hint="eastAsia"/>
          <w:sz w:val="18"/>
          <w:szCs w:val="18"/>
        </w:rPr>
        <w:t>元以上），并在使用过程中基本保持原有物质形态的资产总值；单位价值虽未达到规定标准，但是耐用时间在一年以上的大批同类物资的总值。学校的固定资产一般分为六类：房屋及构筑物；专用设备；通用设备；文物和陈列品；图书、档案；家具、用具、装具及动植物。根据财会制度填写固定资产账面原值。</w:t>
      </w:r>
    </w:p>
    <w:p w:rsidR="00E96797" w:rsidRPr="000E5BF7" w:rsidRDefault="00E96797" w:rsidP="00E96797">
      <w:pPr>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19</w:t>
      </w:r>
      <w:r w:rsidRPr="000E5BF7">
        <w:rPr>
          <w:rFonts w:ascii="宋体" w:hAnsi="宋体" w:hint="eastAsia"/>
          <w:sz w:val="18"/>
          <w:szCs w:val="18"/>
        </w:rPr>
        <w:t>）教学科研实习仪器设备资产值是指学校固定资产中用于教学、实验、科研、实习等仪器设备的资产值。根据财会制度填写固定资产账面原值。</w:t>
      </w:r>
    </w:p>
    <w:p w:rsidR="00E96797" w:rsidRPr="000E5BF7" w:rsidRDefault="00E96797" w:rsidP="00E96797">
      <w:pPr>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20</w:t>
      </w:r>
      <w:r w:rsidRPr="000E5BF7">
        <w:rPr>
          <w:rFonts w:ascii="宋体" w:hAnsi="宋体" w:hint="eastAsia"/>
          <w:sz w:val="18"/>
          <w:szCs w:val="18"/>
        </w:rPr>
        <w:t>）教学科研实习仪器设备资产值当年新增是指上学年期间学校产权仪器设备值增加的数量。包括购买，接受捐赠、政府划拨调配等。</w:t>
      </w:r>
    </w:p>
    <w:p w:rsidR="00E96797" w:rsidRPr="000E5BF7" w:rsidRDefault="00E96797" w:rsidP="00E96797">
      <w:pPr>
        <w:tabs>
          <w:tab w:val="left" w:pos="567"/>
        </w:tabs>
        <w:spacing w:line="240" w:lineRule="exact"/>
        <w:ind w:left="1985" w:hangingChars="1103" w:hanging="1985"/>
        <w:rPr>
          <w:rFonts w:ascii="宋体" w:hAnsi="宋体"/>
          <w:sz w:val="18"/>
          <w:szCs w:val="18"/>
        </w:rPr>
      </w:pPr>
      <w:r w:rsidRPr="000E5BF7">
        <w:rPr>
          <w:rFonts w:ascii="宋体" w:hAnsi="宋体"/>
          <w:sz w:val="18"/>
          <w:szCs w:val="18"/>
        </w:rPr>
        <w:t>3.</w:t>
      </w:r>
      <w:r w:rsidRPr="000E5BF7">
        <w:rPr>
          <w:rFonts w:ascii="宋体" w:hAnsi="宋体" w:hint="eastAsia"/>
          <w:sz w:val="18"/>
          <w:szCs w:val="18"/>
        </w:rPr>
        <w:t>审核关系：</w:t>
      </w:r>
    </w:p>
    <w:p w:rsidR="00E96797" w:rsidRPr="000E5BF7" w:rsidRDefault="00E96797" w:rsidP="00E96797">
      <w:pPr>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w:t>
      </w:r>
      <w:r w:rsidRPr="000E5BF7">
        <w:rPr>
          <w:rFonts w:ascii="宋体" w:hAnsi="宋体" w:hint="eastAsia"/>
          <w:sz w:val="18"/>
          <w:szCs w:val="18"/>
        </w:rPr>
        <w:t>）列</w:t>
      </w:r>
      <w:r w:rsidRPr="000E5BF7">
        <w:rPr>
          <w:rFonts w:ascii="宋体" w:hAnsi="宋体"/>
          <w:sz w:val="18"/>
          <w:szCs w:val="18"/>
        </w:rPr>
        <w:t>2=</w:t>
      </w:r>
      <w:r w:rsidRPr="000E5BF7">
        <w:rPr>
          <w:rFonts w:ascii="宋体" w:hAnsi="宋体" w:hint="eastAsia"/>
          <w:sz w:val="18"/>
          <w:szCs w:val="18"/>
        </w:rPr>
        <w:t>列</w:t>
      </w:r>
      <w:r w:rsidRPr="000E5BF7">
        <w:rPr>
          <w:rFonts w:ascii="宋体" w:hAnsi="宋体"/>
          <w:sz w:val="18"/>
          <w:szCs w:val="18"/>
        </w:rPr>
        <w:t>3+列4；</w:t>
      </w:r>
    </w:p>
    <w:p w:rsidR="00E96797" w:rsidRPr="000E5BF7" w:rsidRDefault="00E96797" w:rsidP="00E96797">
      <w:pPr>
        <w:spacing w:line="240" w:lineRule="exact"/>
        <w:ind w:firstLineChars="200" w:firstLine="360"/>
        <w:rPr>
          <w:rFonts w:ascii="宋体" w:hAnsi="宋体"/>
          <w:sz w:val="18"/>
          <w:szCs w:val="18"/>
        </w:rPr>
      </w:pPr>
      <w:r w:rsidRPr="000E5BF7">
        <w:rPr>
          <w:rFonts w:ascii="宋体" w:hAnsi="宋体"/>
          <w:sz w:val="18"/>
          <w:szCs w:val="18"/>
        </w:rPr>
        <w:t>（2）</w:t>
      </w:r>
      <w:r w:rsidRPr="000E5BF7">
        <w:rPr>
          <w:rFonts w:ascii="宋体" w:hAnsi="宋体" w:hint="eastAsia"/>
          <w:sz w:val="18"/>
          <w:szCs w:val="18"/>
        </w:rPr>
        <w:t>行</w:t>
      </w:r>
      <w:r w:rsidRPr="000E5BF7">
        <w:rPr>
          <w:rFonts w:ascii="宋体" w:hAnsi="宋体"/>
          <w:sz w:val="18"/>
          <w:szCs w:val="18"/>
        </w:rPr>
        <w:t>01&gt;=</w:t>
      </w:r>
      <w:r w:rsidRPr="000E5BF7">
        <w:rPr>
          <w:rFonts w:ascii="宋体" w:hAnsi="宋体" w:hint="eastAsia"/>
          <w:sz w:val="18"/>
          <w:szCs w:val="18"/>
        </w:rPr>
        <w:t>行</w:t>
      </w:r>
      <w:r w:rsidRPr="000E5BF7">
        <w:rPr>
          <w:rFonts w:ascii="宋体" w:hAnsi="宋体"/>
          <w:sz w:val="18"/>
          <w:szCs w:val="18"/>
        </w:rPr>
        <w:t>02+</w:t>
      </w:r>
      <w:r w:rsidRPr="000E5BF7">
        <w:rPr>
          <w:rFonts w:ascii="宋体" w:hAnsi="宋体" w:hint="eastAsia"/>
          <w:sz w:val="18"/>
          <w:szCs w:val="18"/>
        </w:rPr>
        <w:t>行0</w:t>
      </w:r>
      <w:r w:rsidRPr="000E5BF7">
        <w:rPr>
          <w:rFonts w:ascii="宋体" w:hAnsi="宋体"/>
          <w:sz w:val="18"/>
          <w:szCs w:val="18"/>
        </w:rPr>
        <w:t xml:space="preserve">3； </w:t>
      </w:r>
    </w:p>
    <w:p w:rsidR="00E96797" w:rsidRPr="000E5BF7" w:rsidRDefault="00E96797" w:rsidP="00E96797">
      <w:pPr>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3）</w:t>
      </w:r>
      <w:r w:rsidRPr="000E5BF7">
        <w:rPr>
          <w:rFonts w:ascii="宋体" w:hAnsi="宋体" w:hint="eastAsia"/>
          <w:sz w:val="18"/>
          <w:szCs w:val="18"/>
        </w:rPr>
        <w:t>行</w:t>
      </w:r>
      <w:r w:rsidRPr="000E5BF7">
        <w:rPr>
          <w:rFonts w:ascii="宋体" w:hAnsi="宋体"/>
          <w:sz w:val="18"/>
          <w:szCs w:val="18"/>
        </w:rPr>
        <w:t>04=</w:t>
      </w:r>
      <w:r w:rsidRPr="000E5BF7">
        <w:rPr>
          <w:rFonts w:ascii="宋体" w:hAnsi="宋体" w:hint="eastAsia"/>
          <w:sz w:val="18"/>
          <w:szCs w:val="18"/>
        </w:rPr>
        <w:t>行</w:t>
      </w:r>
      <w:r w:rsidRPr="000E5BF7">
        <w:rPr>
          <w:rFonts w:ascii="宋体" w:hAnsi="宋体"/>
          <w:sz w:val="18"/>
          <w:szCs w:val="18"/>
        </w:rPr>
        <w:t>05+</w:t>
      </w:r>
      <w:r w:rsidRPr="000E5BF7">
        <w:rPr>
          <w:rFonts w:ascii="宋体" w:hAnsi="宋体" w:hint="eastAsia"/>
          <w:sz w:val="18"/>
          <w:szCs w:val="18"/>
        </w:rPr>
        <w:t>行</w:t>
      </w:r>
      <w:r w:rsidRPr="000E5BF7">
        <w:rPr>
          <w:rFonts w:ascii="宋体" w:hAnsi="宋体"/>
          <w:sz w:val="18"/>
          <w:szCs w:val="18"/>
        </w:rPr>
        <w:t>06+</w:t>
      </w:r>
      <w:r w:rsidRPr="000E5BF7">
        <w:rPr>
          <w:rFonts w:ascii="宋体" w:hAnsi="宋体" w:hint="eastAsia"/>
          <w:sz w:val="18"/>
          <w:szCs w:val="18"/>
        </w:rPr>
        <w:t>行</w:t>
      </w:r>
      <w:r w:rsidRPr="000E5BF7">
        <w:rPr>
          <w:rFonts w:ascii="宋体" w:hAnsi="宋体"/>
          <w:sz w:val="18"/>
          <w:szCs w:val="18"/>
        </w:rPr>
        <w:t>07；</w:t>
      </w:r>
    </w:p>
    <w:p w:rsidR="00E96797" w:rsidRPr="000E5BF7" w:rsidRDefault="00E96797" w:rsidP="00E96797">
      <w:pPr>
        <w:spacing w:line="240" w:lineRule="exact"/>
        <w:ind w:firstLineChars="200" w:firstLine="360"/>
        <w:rPr>
          <w:rFonts w:ascii="宋体" w:hAnsi="宋体"/>
          <w:sz w:val="18"/>
          <w:szCs w:val="18"/>
        </w:rPr>
      </w:pPr>
      <w:r w:rsidRPr="000E5BF7">
        <w:rPr>
          <w:rFonts w:ascii="宋体" w:hAnsi="宋体"/>
          <w:sz w:val="18"/>
          <w:szCs w:val="18"/>
        </w:rPr>
        <w:t>（4）</w:t>
      </w:r>
      <w:r w:rsidRPr="000E5BF7">
        <w:rPr>
          <w:rFonts w:ascii="宋体" w:hAnsi="宋体" w:hint="eastAsia"/>
          <w:sz w:val="18"/>
          <w:szCs w:val="18"/>
        </w:rPr>
        <w:t>行</w:t>
      </w:r>
      <w:r w:rsidRPr="000E5BF7">
        <w:rPr>
          <w:rFonts w:ascii="宋体" w:hAnsi="宋体"/>
          <w:sz w:val="18"/>
          <w:szCs w:val="18"/>
        </w:rPr>
        <w:t>08&gt;=</w:t>
      </w:r>
      <w:r w:rsidRPr="000E5BF7">
        <w:rPr>
          <w:rFonts w:ascii="宋体" w:hAnsi="宋体" w:hint="eastAsia"/>
          <w:sz w:val="18"/>
          <w:szCs w:val="18"/>
        </w:rPr>
        <w:t>行</w:t>
      </w:r>
      <w:r w:rsidRPr="000E5BF7">
        <w:rPr>
          <w:rFonts w:ascii="宋体" w:hAnsi="宋体"/>
          <w:sz w:val="18"/>
          <w:szCs w:val="18"/>
        </w:rPr>
        <w:t>09；</w:t>
      </w:r>
    </w:p>
    <w:p w:rsidR="00E96797" w:rsidRPr="000E5BF7" w:rsidRDefault="00E96797" w:rsidP="00E96797">
      <w:pPr>
        <w:spacing w:line="240" w:lineRule="exact"/>
        <w:ind w:firstLineChars="200" w:firstLine="360"/>
        <w:rPr>
          <w:rFonts w:ascii="宋体" w:hAnsi="宋体"/>
          <w:sz w:val="18"/>
          <w:szCs w:val="18"/>
        </w:rPr>
      </w:pPr>
      <w:r w:rsidRPr="000E5BF7">
        <w:rPr>
          <w:rFonts w:ascii="宋体" w:hAnsi="宋体"/>
          <w:sz w:val="18"/>
          <w:szCs w:val="18"/>
        </w:rPr>
        <w:t>（5）</w:t>
      </w:r>
      <w:r w:rsidRPr="000E5BF7">
        <w:rPr>
          <w:rFonts w:ascii="宋体" w:hAnsi="宋体" w:hint="eastAsia"/>
          <w:sz w:val="18"/>
          <w:szCs w:val="18"/>
        </w:rPr>
        <w:t>行</w:t>
      </w:r>
      <w:r w:rsidRPr="000E5BF7">
        <w:rPr>
          <w:rFonts w:ascii="宋体" w:hAnsi="宋体"/>
          <w:sz w:val="18"/>
          <w:szCs w:val="18"/>
        </w:rPr>
        <w:t>14=行15+行16+</w:t>
      </w:r>
      <w:r w:rsidRPr="000E5BF7">
        <w:rPr>
          <w:rFonts w:ascii="宋体" w:hAnsi="宋体" w:hint="eastAsia"/>
          <w:sz w:val="18"/>
          <w:szCs w:val="18"/>
        </w:rPr>
        <w:t>行</w:t>
      </w:r>
      <w:r w:rsidRPr="000E5BF7">
        <w:rPr>
          <w:rFonts w:ascii="宋体" w:hAnsi="宋体"/>
          <w:sz w:val="18"/>
          <w:szCs w:val="18"/>
        </w:rPr>
        <w:t>17</w:t>
      </w:r>
      <w:r w:rsidRPr="000E5BF7">
        <w:rPr>
          <w:rFonts w:ascii="宋体" w:hAnsi="宋体" w:hint="eastAsia"/>
          <w:sz w:val="18"/>
          <w:szCs w:val="18"/>
        </w:rPr>
        <w:t>；</w:t>
      </w:r>
    </w:p>
    <w:p w:rsidR="00E96797" w:rsidRPr="000E5BF7" w:rsidRDefault="00E96797" w:rsidP="00E96797">
      <w:pPr>
        <w:spacing w:line="240" w:lineRule="exact"/>
        <w:ind w:firstLineChars="200" w:firstLine="360"/>
        <w:rPr>
          <w:rFonts w:ascii="宋体" w:hAnsi="宋体"/>
          <w:sz w:val="18"/>
          <w:szCs w:val="18"/>
        </w:rPr>
      </w:pPr>
      <w:r w:rsidRPr="000E5BF7">
        <w:rPr>
          <w:rFonts w:ascii="宋体" w:hAnsi="宋体"/>
          <w:sz w:val="18"/>
          <w:szCs w:val="18"/>
        </w:rPr>
        <w:t>（6）</w:t>
      </w:r>
      <w:r w:rsidRPr="000E5BF7">
        <w:rPr>
          <w:rFonts w:ascii="宋体" w:hAnsi="宋体" w:hint="eastAsia"/>
          <w:sz w:val="18"/>
          <w:szCs w:val="18"/>
        </w:rPr>
        <w:t>行</w:t>
      </w:r>
      <w:r w:rsidRPr="000E5BF7">
        <w:rPr>
          <w:rFonts w:ascii="宋体" w:hAnsi="宋体"/>
          <w:sz w:val="18"/>
          <w:szCs w:val="18"/>
        </w:rPr>
        <w:t>18&gt;=</w:t>
      </w:r>
      <w:r w:rsidRPr="000E5BF7">
        <w:rPr>
          <w:rFonts w:ascii="宋体" w:hAnsi="宋体" w:hint="eastAsia"/>
          <w:sz w:val="18"/>
          <w:szCs w:val="18"/>
        </w:rPr>
        <w:t>行</w:t>
      </w:r>
      <w:r w:rsidRPr="000E5BF7">
        <w:rPr>
          <w:rFonts w:ascii="宋体" w:hAnsi="宋体"/>
          <w:sz w:val="18"/>
          <w:szCs w:val="18"/>
        </w:rPr>
        <w:t>19+</w:t>
      </w:r>
      <w:r w:rsidRPr="000E5BF7">
        <w:rPr>
          <w:rFonts w:ascii="宋体" w:hAnsi="宋体" w:hint="eastAsia"/>
          <w:sz w:val="18"/>
          <w:szCs w:val="18"/>
        </w:rPr>
        <w:t>行</w:t>
      </w:r>
      <w:r w:rsidRPr="000E5BF7">
        <w:rPr>
          <w:rFonts w:ascii="宋体" w:hAnsi="宋体"/>
          <w:sz w:val="18"/>
          <w:szCs w:val="18"/>
        </w:rPr>
        <w:t>20</w:t>
      </w:r>
      <w:r w:rsidRPr="000E5BF7">
        <w:rPr>
          <w:rFonts w:ascii="宋体" w:hAnsi="宋体" w:hint="eastAsia"/>
          <w:sz w:val="18"/>
          <w:szCs w:val="18"/>
        </w:rPr>
        <w:t>；</w:t>
      </w:r>
    </w:p>
    <w:p w:rsidR="00E96797" w:rsidRPr="000E5BF7" w:rsidRDefault="00E96797" w:rsidP="00E96797">
      <w:pPr>
        <w:spacing w:line="240" w:lineRule="exact"/>
        <w:ind w:firstLineChars="200" w:firstLine="360"/>
        <w:rPr>
          <w:rFonts w:ascii="宋体" w:hAnsi="宋体"/>
          <w:sz w:val="18"/>
          <w:szCs w:val="18"/>
        </w:rPr>
      </w:pPr>
      <w:r w:rsidRPr="000E5BF7">
        <w:rPr>
          <w:rFonts w:ascii="宋体" w:hAnsi="宋体"/>
          <w:sz w:val="18"/>
          <w:szCs w:val="18"/>
        </w:rPr>
        <w:t>（7）</w:t>
      </w:r>
      <w:r w:rsidRPr="000E5BF7">
        <w:rPr>
          <w:rFonts w:ascii="宋体" w:hAnsi="宋体" w:hint="eastAsia"/>
          <w:sz w:val="18"/>
          <w:szCs w:val="18"/>
        </w:rPr>
        <w:t>行</w:t>
      </w:r>
      <w:r w:rsidRPr="000E5BF7">
        <w:rPr>
          <w:rFonts w:ascii="宋体" w:hAnsi="宋体"/>
          <w:sz w:val="18"/>
          <w:szCs w:val="18"/>
        </w:rPr>
        <w:t>21&gt;=</w:t>
      </w:r>
      <w:r w:rsidRPr="000E5BF7">
        <w:rPr>
          <w:rFonts w:ascii="宋体" w:hAnsi="宋体" w:hint="eastAsia"/>
          <w:sz w:val="18"/>
          <w:szCs w:val="18"/>
        </w:rPr>
        <w:t>行</w:t>
      </w:r>
      <w:r w:rsidRPr="000E5BF7">
        <w:rPr>
          <w:rFonts w:ascii="宋体" w:hAnsi="宋体"/>
          <w:sz w:val="18"/>
          <w:szCs w:val="18"/>
        </w:rPr>
        <w:t>22</w:t>
      </w:r>
      <w:r w:rsidRPr="000E5BF7">
        <w:rPr>
          <w:rFonts w:ascii="宋体" w:hAnsi="宋体" w:hint="eastAsia"/>
          <w:sz w:val="18"/>
          <w:szCs w:val="18"/>
        </w:rPr>
        <w:t>；</w:t>
      </w:r>
    </w:p>
    <w:p w:rsidR="00E96797" w:rsidRPr="000E5BF7" w:rsidRDefault="00E96797" w:rsidP="00E96797">
      <w:pPr>
        <w:spacing w:line="240" w:lineRule="exact"/>
        <w:ind w:firstLineChars="200" w:firstLine="360"/>
        <w:rPr>
          <w:rFonts w:ascii="宋体" w:hAnsi="宋体"/>
          <w:sz w:val="18"/>
          <w:szCs w:val="18"/>
        </w:rPr>
      </w:pPr>
      <w:r w:rsidRPr="000E5BF7">
        <w:rPr>
          <w:rFonts w:ascii="宋体" w:hAnsi="宋体"/>
          <w:sz w:val="18"/>
          <w:szCs w:val="18"/>
        </w:rPr>
        <w:t>（8）</w:t>
      </w:r>
      <w:r w:rsidRPr="000E5BF7">
        <w:rPr>
          <w:rFonts w:ascii="宋体" w:hAnsi="宋体" w:hint="eastAsia"/>
          <w:sz w:val="18"/>
          <w:szCs w:val="18"/>
        </w:rPr>
        <w:t>行</w:t>
      </w:r>
      <w:r w:rsidRPr="000E5BF7">
        <w:rPr>
          <w:rFonts w:ascii="宋体" w:hAnsi="宋体"/>
          <w:sz w:val="18"/>
          <w:szCs w:val="18"/>
        </w:rPr>
        <w:t>23&gt;=</w:t>
      </w:r>
      <w:r w:rsidRPr="000E5BF7">
        <w:rPr>
          <w:rFonts w:ascii="宋体" w:hAnsi="宋体" w:hint="eastAsia"/>
          <w:sz w:val="18"/>
          <w:szCs w:val="18"/>
        </w:rPr>
        <w:t>行</w:t>
      </w:r>
      <w:r w:rsidRPr="000E5BF7">
        <w:rPr>
          <w:rFonts w:ascii="宋体" w:hAnsi="宋体"/>
          <w:sz w:val="18"/>
          <w:szCs w:val="18"/>
        </w:rPr>
        <w:t>24</w:t>
      </w:r>
      <w:r w:rsidRPr="000E5BF7">
        <w:rPr>
          <w:rFonts w:ascii="宋体" w:hAnsi="宋体" w:hint="eastAsia"/>
          <w:sz w:val="18"/>
          <w:szCs w:val="18"/>
        </w:rPr>
        <w:t>；</w:t>
      </w:r>
    </w:p>
    <w:p w:rsidR="00A96567" w:rsidRDefault="00E96797" w:rsidP="00E96797">
      <w:r w:rsidRPr="000E5BF7">
        <w:rPr>
          <w:rFonts w:ascii="宋体" w:hAnsi="宋体" w:hint="eastAsia"/>
          <w:sz w:val="18"/>
          <w:szCs w:val="18"/>
        </w:rPr>
        <w:t>（9）行</w:t>
      </w:r>
      <w:r w:rsidRPr="000E5BF7">
        <w:rPr>
          <w:rFonts w:ascii="宋体" w:hAnsi="宋体"/>
          <w:sz w:val="18"/>
          <w:szCs w:val="18"/>
        </w:rPr>
        <w:t>24&gt;=</w:t>
      </w:r>
      <w:r w:rsidRPr="000E5BF7">
        <w:rPr>
          <w:rFonts w:ascii="宋体" w:hAnsi="宋体" w:hint="eastAsia"/>
          <w:sz w:val="18"/>
          <w:szCs w:val="18"/>
        </w:rPr>
        <w:t>行</w:t>
      </w:r>
      <w:r w:rsidRPr="000E5BF7">
        <w:rPr>
          <w:rFonts w:ascii="宋体" w:hAnsi="宋体"/>
          <w:sz w:val="18"/>
          <w:szCs w:val="18"/>
        </w:rPr>
        <w:t>25</w:t>
      </w:r>
      <w:r w:rsidRPr="000E5BF7">
        <w:rPr>
          <w:rFonts w:ascii="宋体" w:hAnsi="宋体" w:hint="eastAsia"/>
          <w:sz w:val="18"/>
          <w:szCs w:val="18"/>
        </w:rPr>
        <w:t>。</w:t>
      </w:r>
    </w:p>
    <w:sectPr w:rsidR="00A9656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7341" w:rsidRDefault="00AD7341" w:rsidP="009A128E">
      <w:r>
        <w:separator/>
      </w:r>
    </w:p>
  </w:endnote>
  <w:endnote w:type="continuationSeparator" w:id="0">
    <w:p w:rsidR="00AD7341" w:rsidRDefault="00AD7341" w:rsidP="009A1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7341" w:rsidRDefault="00AD7341" w:rsidP="009A128E">
      <w:r>
        <w:separator/>
      </w:r>
    </w:p>
  </w:footnote>
  <w:footnote w:type="continuationSeparator" w:id="0">
    <w:p w:rsidR="00AD7341" w:rsidRDefault="00AD7341" w:rsidP="009A128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D0CEA"/>
    <w:multiLevelType w:val="hybridMultilevel"/>
    <w:tmpl w:val="8732F866"/>
    <w:lvl w:ilvl="0" w:tplc="E1AC0BF0">
      <w:start w:val="1"/>
      <w:numFmt w:val="chineseCountingThousand"/>
      <w:lvlText w:val="(%1)"/>
      <w:lvlJc w:val="left"/>
      <w:pPr>
        <w:ind w:left="170" w:firstLine="0"/>
      </w:pPr>
      <w:rPr>
        <w:rFonts w:ascii="宋体" w:eastAsia="宋体" w:hAnsi="宋体" w:cs="Times New Roman" w:hint="default"/>
        <w:b w:val="0"/>
        <w:sz w:val="32"/>
        <w:szCs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罗兰">
    <w15:presenceInfo w15:providerId="None" w15:userId="罗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797"/>
    <w:rsid w:val="00272A32"/>
    <w:rsid w:val="0071212B"/>
    <w:rsid w:val="00934A6B"/>
    <w:rsid w:val="009A128E"/>
    <w:rsid w:val="00A2604C"/>
    <w:rsid w:val="00A96567"/>
    <w:rsid w:val="00AD7341"/>
    <w:rsid w:val="00C750AF"/>
    <w:rsid w:val="00E967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A45BF3A-207B-41E3-95A3-36FE80999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679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uiPriority w:val="99"/>
    <w:qFormat/>
    <w:rsid w:val="00E96797"/>
    <w:pPr>
      <w:spacing w:before="240" w:after="60" w:line="312" w:lineRule="auto"/>
      <w:jc w:val="center"/>
      <w:outlineLvl w:val="1"/>
    </w:pPr>
    <w:rPr>
      <w:rFonts w:ascii="Cambria" w:hAnsi="Cambria"/>
      <w:bCs/>
      <w:kern w:val="28"/>
      <w:sz w:val="32"/>
      <w:szCs w:val="32"/>
      <w:lang w:val="zh-CN"/>
    </w:rPr>
  </w:style>
  <w:style w:type="character" w:customStyle="1" w:styleId="a4">
    <w:name w:val="副标题 字符"/>
    <w:basedOn w:val="a0"/>
    <w:link w:val="a3"/>
    <w:uiPriority w:val="99"/>
    <w:qFormat/>
    <w:rsid w:val="00E96797"/>
    <w:rPr>
      <w:rFonts w:ascii="Cambria" w:eastAsia="宋体" w:hAnsi="Cambria" w:cs="Times New Roman"/>
      <w:bCs/>
      <w:kern w:val="28"/>
      <w:sz w:val="32"/>
      <w:szCs w:val="32"/>
      <w:lang w:val="zh-CN"/>
    </w:rPr>
  </w:style>
  <w:style w:type="paragraph" w:styleId="a5">
    <w:name w:val="header"/>
    <w:basedOn w:val="a"/>
    <w:link w:val="a6"/>
    <w:uiPriority w:val="99"/>
    <w:unhideWhenUsed/>
    <w:rsid w:val="009A128E"/>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9A128E"/>
    <w:rPr>
      <w:rFonts w:ascii="Times New Roman" w:eastAsia="宋体" w:hAnsi="Times New Roman" w:cs="Times New Roman"/>
      <w:sz w:val="18"/>
      <w:szCs w:val="18"/>
    </w:rPr>
  </w:style>
  <w:style w:type="paragraph" w:styleId="a7">
    <w:name w:val="footer"/>
    <w:basedOn w:val="a"/>
    <w:link w:val="a8"/>
    <w:uiPriority w:val="99"/>
    <w:unhideWhenUsed/>
    <w:rsid w:val="009A128E"/>
    <w:pPr>
      <w:tabs>
        <w:tab w:val="center" w:pos="4153"/>
        <w:tab w:val="right" w:pos="8306"/>
      </w:tabs>
      <w:snapToGrid w:val="0"/>
      <w:jc w:val="left"/>
    </w:pPr>
    <w:rPr>
      <w:sz w:val="18"/>
      <w:szCs w:val="18"/>
    </w:rPr>
  </w:style>
  <w:style w:type="character" w:customStyle="1" w:styleId="a8">
    <w:name w:val="页脚 字符"/>
    <w:basedOn w:val="a0"/>
    <w:link w:val="a7"/>
    <w:uiPriority w:val="99"/>
    <w:rsid w:val="009A128E"/>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429</Words>
  <Characters>2447</Characters>
  <Application>Microsoft Office Word</Application>
  <DocSecurity>0</DocSecurity>
  <Lines>20</Lines>
  <Paragraphs>5</Paragraphs>
  <ScaleCrop>false</ScaleCrop>
  <Company/>
  <LinksUpToDate>false</LinksUpToDate>
  <CharactersWithSpaces>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王卉</dc:creator>
  <cp:keywords/>
  <dc:description/>
  <cp:lastModifiedBy>王卉</cp:lastModifiedBy>
  <cp:revision>6</cp:revision>
  <dcterms:created xsi:type="dcterms:W3CDTF">2023-08-13T18:22:00Z</dcterms:created>
  <dcterms:modified xsi:type="dcterms:W3CDTF">2023-08-25T23:31:00Z</dcterms:modified>
</cp:coreProperties>
</file>